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D50D36">
      <w:pPr>
        <w:widowControl w:val="0"/>
        <w:spacing w:after="160" w:line="360" w:lineRule="auto"/>
        <w:ind w:right="-7" w:firstLine="567"/>
        <w:jc w:val="right"/>
        <w:rPr>
          <w:rFonts w:ascii="GHEA Grapalat" w:hAnsi="GHEA Grapalat" w:cs="Sylfaen"/>
          <w:i/>
          <w:u w:val="single"/>
        </w:rPr>
      </w:pPr>
    </w:p>
    <w:p w14:paraId="31A0F3C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2C6B016F"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725E77">
        <w:rPr>
          <w:rFonts w:ascii="GHEA Grapalat" w:hAnsi="GHEA Grapalat"/>
          <w:i w:val="0"/>
          <w:sz w:val="24"/>
          <w:szCs w:val="24"/>
        </w:rPr>
        <w:t xml:space="preserve">ЗАПРОСЕ КОТИРОВОК </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75BB2BD3" w14:textId="20C11592" w:rsidR="0091042F" w:rsidRPr="00441A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441A28">
        <w:rPr>
          <w:rFonts w:ascii="GHEA Grapalat" w:hAnsi="GHEA Grapalat"/>
          <w:i w:val="0"/>
          <w:sz w:val="24"/>
          <w:szCs w:val="24"/>
        </w:rPr>
        <w:t>"</w:t>
      </w:r>
      <w:r w:rsidR="006269E4">
        <w:rPr>
          <w:rFonts w:ascii="GHEA Grapalat" w:hAnsi="GHEA Grapalat"/>
          <w:i w:val="0"/>
          <w:sz w:val="24"/>
          <w:szCs w:val="24"/>
          <w:lang w:val="hy-AM"/>
        </w:rPr>
        <w:t>20</w:t>
      </w:r>
      <w:r w:rsidR="00965E3F" w:rsidRPr="00441A28">
        <w:rPr>
          <w:rFonts w:ascii="GHEA Grapalat" w:hAnsi="GHEA Grapalat"/>
          <w:i w:val="0"/>
          <w:sz w:val="24"/>
          <w:szCs w:val="24"/>
        </w:rPr>
        <w:t xml:space="preserve">” “02” 2026 </w:t>
      </w:r>
      <w:r w:rsidRPr="00441A28">
        <w:rPr>
          <w:rFonts w:ascii="GHEA Grapalat" w:hAnsi="GHEA Grapalat"/>
          <w:i w:val="0"/>
          <w:sz w:val="24"/>
          <w:szCs w:val="24"/>
        </w:rPr>
        <w:t>года "</w:t>
      </w:r>
      <w:r w:rsidR="00601797" w:rsidRPr="00441A28">
        <w:rPr>
          <w:rFonts w:ascii="GHEA Grapalat" w:hAnsi="GHEA Grapalat"/>
          <w:i w:val="0"/>
          <w:sz w:val="24"/>
          <w:szCs w:val="24"/>
        </w:rPr>
        <w:t>2</w:t>
      </w:r>
      <w:r w:rsidRPr="00441A28">
        <w:rPr>
          <w:rFonts w:ascii="GHEA Grapalat" w:hAnsi="GHEA Grapalat"/>
          <w:i w:val="0"/>
          <w:sz w:val="24"/>
          <w:szCs w:val="24"/>
        </w:rPr>
        <w:t xml:space="preserve">" </w:t>
      </w:r>
    </w:p>
    <w:p w14:paraId="288D3E75" w14:textId="6B5899F4"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5D3E25">
        <w:rPr>
          <w:rFonts w:ascii="GHEA Grapalat" w:hAnsi="GHEA Grapalat"/>
          <w:i w:val="0"/>
          <w:sz w:val="24"/>
          <w:szCs w:val="24"/>
        </w:rPr>
        <w:t>EQ-GHAShDzB-</w:t>
      </w:r>
      <w:r w:rsidR="00D74570">
        <w:rPr>
          <w:rFonts w:ascii="GHEA Grapalat" w:hAnsi="GHEA Grapalat"/>
          <w:i w:val="0"/>
          <w:sz w:val="24"/>
          <w:szCs w:val="24"/>
        </w:rPr>
        <w:t>26/36</w:t>
      </w:r>
    </w:p>
    <w:p w14:paraId="4DA1CB45"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78B9F6A4" w14:textId="6D4ACFE8" w:rsidR="00642EFE" w:rsidRPr="009044F1" w:rsidRDefault="00601797" w:rsidP="00B46D58">
      <w:pPr>
        <w:pStyle w:val="BodyTextIndent"/>
        <w:widowControl w:val="0"/>
        <w:spacing w:after="160"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725E77">
        <w:rPr>
          <w:rFonts w:ascii="GHEA Grapalat" w:hAnsi="GHEA Grapalat"/>
          <w:i w:val="0"/>
          <w:sz w:val="24"/>
          <w:szCs w:val="24"/>
        </w:rPr>
        <w:t xml:space="preserve">ЗАПРОСЕ КОТИРОВОК </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1137FB60"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BB346DA" w14:textId="49FE9B8D" w:rsidR="00341A74" w:rsidRPr="003A1EBB" w:rsidRDefault="002219F1" w:rsidP="00B46D58">
      <w:pPr>
        <w:pStyle w:val="BodyTextIndent"/>
        <w:widowControl w:val="0"/>
        <w:spacing w:line="240" w:lineRule="auto"/>
        <w:ind w:firstLine="0"/>
        <w:rPr>
          <w:rFonts w:ascii="GHEA Grapalat" w:hAnsi="GHEA Grapalat"/>
          <w:i w:val="0"/>
          <w:sz w:val="24"/>
          <w:szCs w:val="24"/>
        </w:rPr>
      </w:pPr>
      <w:r>
        <w:rPr>
          <w:rFonts w:ascii="GHEA Grapalat" w:eastAsia="MS Mincho" w:hAnsi="GHEA Grapalat"/>
          <w:b/>
          <w:szCs w:val="18"/>
          <w:lang w:eastAsia="ja-JP"/>
        </w:rPr>
        <w:t>Работы по благоустройству придомовых территорий в административном районе Канакер-Зейтун города Еревана</w:t>
      </w:r>
      <w:r>
        <w:rPr>
          <w:rFonts w:ascii="GHEA Grapalat" w:eastAsia="MS Mincho" w:hAnsi="GHEA Grapalat"/>
          <w:b/>
          <w:szCs w:val="18"/>
          <w:lang w:val="hy-AM" w:eastAsia="ja-JP"/>
        </w:rPr>
        <w:t xml:space="preserve"> </w:t>
      </w:r>
      <w:r w:rsidR="00782D60">
        <w:rPr>
          <w:rFonts w:ascii="GHEA Grapalat" w:hAnsi="GHEA Grapalat"/>
          <w:i w:val="0"/>
          <w:sz w:val="24"/>
          <w:szCs w:val="24"/>
        </w:rPr>
        <w:t>(далее — договор).</w:t>
      </w:r>
    </w:p>
    <w:p w14:paraId="1D6FB85B" w14:textId="77777777" w:rsidR="00357D48" w:rsidRPr="009044F1" w:rsidRDefault="00A20B69" w:rsidP="00601797">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 xml:space="preserve">При наличии требования о предоставлении приглашения в электронной форме </w:t>
      </w:r>
      <w:r w:rsidRPr="00D5443D">
        <w:rPr>
          <w:rFonts w:ascii="GHEA Grapalat" w:hAnsi="GHEA Grapalat"/>
          <w:i w:val="0"/>
          <w:spacing w:val="-6"/>
          <w:sz w:val="24"/>
          <w:szCs w:val="24"/>
        </w:rPr>
        <w:lastRenderedPageBreak/>
        <w:t>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6F44CBD5" w:rsidR="005939DE" w:rsidRPr="00C07F24"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D65E5F">
        <w:rPr>
          <w:rFonts w:ascii="GHEA Grapalat" w:hAnsi="GHEA Grapalat"/>
          <w:b/>
          <w:i w:val="0"/>
          <w:iCs/>
          <w:lang w:val="hy-AM"/>
        </w:rPr>
        <w:t>09</w:t>
      </w:r>
      <w:r w:rsidR="00601797" w:rsidRPr="00601797">
        <w:rPr>
          <w:rFonts w:ascii="GHEA Grapalat" w:hAnsi="GHEA Grapalat"/>
          <w:b/>
          <w:i w:val="0"/>
          <w:iCs/>
          <w:lang w:val="hy-AM"/>
        </w:rPr>
        <w:t>:</w:t>
      </w:r>
      <w:r w:rsidR="00D65E5F">
        <w:rPr>
          <w:rFonts w:ascii="GHEA Grapalat" w:hAnsi="GHEA Grapalat"/>
          <w:b/>
          <w:i w:val="0"/>
          <w:iCs/>
          <w:lang w:val="hy-AM"/>
        </w:rPr>
        <w:t>3</w:t>
      </w:r>
      <w:r w:rsidR="00601797" w:rsidRPr="00601797">
        <w:rPr>
          <w:rFonts w:ascii="GHEA Grapalat" w:hAnsi="GHEA Grapalat"/>
          <w:b/>
          <w:i w:val="0"/>
          <w:iCs/>
          <w:lang w:val="hy-AM"/>
        </w:rPr>
        <w:t xml:space="preserve">0 часов </w:t>
      </w:r>
      <w:r w:rsidR="006269E4">
        <w:rPr>
          <w:rFonts w:ascii="GHEA Grapalat" w:hAnsi="GHEA Grapalat"/>
          <w:b/>
          <w:i w:val="0"/>
          <w:iCs/>
          <w:lang w:val="hy-AM"/>
        </w:rPr>
        <w:t>04.03.2026</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36AC93BB" w:rsidR="004E2FC6" w:rsidRPr="001B32D9" w:rsidRDefault="0060526C"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D65E5F">
        <w:rPr>
          <w:rFonts w:ascii="GHEA Grapalat" w:hAnsi="GHEA Grapalat"/>
          <w:b/>
          <w:i w:val="0"/>
          <w:iCs/>
          <w:lang w:val="hy-AM"/>
        </w:rPr>
        <w:t>09</w:t>
      </w:r>
      <w:r w:rsidR="00601797" w:rsidRPr="00601797">
        <w:rPr>
          <w:rFonts w:ascii="GHEA Grapalat" w:hAnsi="GHEA Grapalat"/>
          <w:b/>
          <w:i w:val="0"/>
          <w:iCs/>
          <w:lang w:val="hy-AM"/>
        </w:rPr>
        <w:t>:</w:t>
      </w:r>
      <w:r w:rsidR="00D65E5F">
        <w:rPr>
          <w:rFonts w:ascii="GHEA Grapalat" w:hAnsi="GHEA Grapalat"/>
          <w:b/>
          <w:i w:val="0"/>
          <w:iCs/>
          <w:lang w:val="hy-AM"/>
        </w:rPr>
        <w:t>3</w:t>
      </w:r>
      <w:r w:rsidR="00601797" w:rsidRPr="00601797">
        <w:rPr>
          <w:rFonts w:ascii="GHEA Grapalat" w:hAnsi="GHEA Grapalat"/>
          <w:b/>
          <w:i w:val="0"/>
          <w:iCs/>
          <w:lang w:val="hy-AM"/>
        </w:rPr>
        <w:t xml:space="preserve">0 часов </w:t>
      </w:r>
      <w:r w:rsidR="006269E4">
        <w:rPr>
          <w:rFonts w:ascii="GHEA Grapalat" w:hAnsi="GHEA Grapalat"/>
          <w:b/>
          <w:i w:val="0"/>
          <w:iCs/>
          <w:lang w:val="hy-AM"/>
        </w:rPr>
        <w:t>04.03.2026</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B46D58">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50653FAE" w:rsidR="006E7AF9" w:rsidRPr="00D74570" w:rsidRDefault="006E7AF9" w:rsidP="006E7AF9">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r w:rsidR="00D74570">
        <w:rPr>
          <w:rFonts w:ascii="GHEA Grapalat" w:hAnsi="GHEA Grapalat"/>
          <w:i w:val="0"/>
          <w:sz w:val="24"/>
          <w:szCs w:val="24"/>
        </w:rPr>
        <w:t>С. Симоняну.</w:t>
      </w:r>
    </w:p>
    <w:p w14:paraId="0728230E" w14:textId="77777777" w:rsidR="006E7AF9" w:rsidRDefault="006E7AF9" w:rsidP="006E7AF9">
      <w:pPr>
        <w:pStyle w:val="FootnoteText"/>
        <w:tabs>
          <w:tab w:val="left" w:pos="1350"/>
        </w:tabs>
        <w:jc w:val="both"/>
        <w:rPr>
          <w:rFonts w:ascii="GHEA Grapalat" w:hAnsi="GHEA Grapalat"/>
          <w:sz w:val="24"/>
          <w:szCs w:val="24"/>
        </w:rPr>
      </w:pPr>
      <w:r>
        <w:rPr>
          <w:rFonts w:ascii="GHEA Grapalat" w:hAnsi="GHEA Grapalat"/>
          <w:sz w:val="24"/>
          <w:szCs w:val="24"/>
        </w:rPr>
        <w:t>Телефон` 011514194</w:t>
      </w:r>
    </w:p>
    <w:p w14:paraId="29D580B7" w14:textId="2805F03F" w:rsidR="006E7AF9" w:rsidRDefault="006E7AF9" w:rsidP="006E7AF9">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D74570">
        <w:rPr>
          <w:rFonts w:ascii="GHEA Grapalat" w:hAnsi="GHEA Grapalat"/>
          <w:b/>
          <w:bCs/>
          <w:i w:val="0"/>
          <w:sz w:val="24"/>
          <w:szCs w:val="24"/>
          <w:lang w:val="en-US"/>
        </w:rPr>
        <w:t>sergey</w:t>
      </w:r>
      <w:proofErr w:type="spellEnd"/>
      <w:r w:rsidR="00D74570" w:rsidRPr="00D74570">
        <w:rPr>
          <w:rFonts w:ascii="GHEA Grapalat" w:hAnsi="GHEA Grapalat"/>
          <w:b/>
          <w:bCs/>
          <w:i w:val="0"/>
          <w:sz w:val="24"/>
          <w:szCs w:val="24"/>
        </w:rPr>
        <w:t>.</w:t>
      </w:r>
      <w:proofErr w:type="spellStart"/>
      <w:r w:rsidR="00D74570">
        <w:rPr>
          <w:rFonts w:ascii="GHEA Grapalat" w:hAnsi="GHEA Grapalat"/>
          <w:b/>
          <w:bCs/>
          <w:i w:val="0"/>
          <w:sz w:val="24"/>
          <w:szCs w:val="24"/>
          <w:lang w:val="en-US"/>
        </w:rPr>
        <w:t>simonyan</w:t>
      </w:r>
      <w:proofErr w:type="spellEnd"/>
      <w:r w:rsidR="00D74570" w:rsidRPr="00D74570">
        <w:rPr>
          <w:rFonts w:ascii="GHEA Grapalat" w:hAnsi="GHEA Grapalat"/>
          <w:b/>
          <w:bCs/>
          <w:i w:val="0"/>
          <w:sz w:val="24"/>
          <w:szCs w:val="24"/>
        </w:rPr>
        <w:t>@</w:t>
      </w:r>
      <w:proofErr w:type="spellStart"/>
      <w:r w:rsidR="00D74570">
        <w:rPr>
          <w:rFonts w:ascii="GHEA Grapalat" w:hAnsi="GHEA Grapalat"/>
          <w:b/>
          <w:bCs/>
          <w:i w:val="0"/>
          <w:sz w:val="24"/>
          <w:szCs w:val="24"/>
          <w:lang w:val="en-US"/>
        </w:rPr>
        <w:t>yerevan</w:t>
      </w:r>
      <w:proofErr w:type="spellEnd"/>
      <w:r w:rsidR="00D74570" w:rsidRPr="00D74570">
        <w:rPr>
          <w:rFonts w:ascii="GHEA Grapalat" w:hAnsi="GHEA Grapalat"/>
          <w:b/>
          <w:bCs/>
          <w:i w:val="0"/>
          <w:sz w:val="24"/>
          <w:szCs w:val="24"/>
        </w:rPr>
        <w:t>.</w:t>
      </w:r>
      <w:r w:rsidR="00D74570">
        <w:rPr>
          <w:rFonts w:ascii="GHEA Grapalat" w:hAnsi="GHEA Grapalat"/>
          <w:b/>
          <w:bCs/>
          <w:i w:val="0"/>
          <w:sz w:val="24"/>
          <w:szCs w:val="24"/>
          <w:lang w:val="en-US"/>
        </w:rPr>
        <w:t>am</w:t>
      </w:r>
    </w:p>
    <w:p w14:paraId="7EB7C1E5" w14:textId="77777777" w:rsidR="006E7AF9" w:rsidRDefault="006E7AF9" w:rsidP="006E7AF9">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6BCFCFD" w14:textId="1150E677"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725E77">
        <w:rPr>
          <w:rFonts w:ascii="GHEA Grapalat" w:hAnsi="GHEA Grapalat"/>
        </w:rPr>
        <w:t xml:space="preserve">ЗАПРОСЕ КОТИРОВОК </w:t>
      </w:r>
      <w:r w:rsidR="001B32D9" w:rsidRPr="001B32D9">
        <w:rPr>
          <w:rFonts w:ascii="GHEA Grapalat" w:hAnsi="GHEA Grapalat" w:cs="Sylfaen"/>
          <w:i/>
        </w:rPr>
        <w:br/>
      </w:r>
      <w:r w:rsidR="00096865" w:rsidRPr="009044F1">
        <w:rPr>
          <w:rFonts w:ascii="GHEA Grapalat" w:hAnsi="GHEA Grapalat"/>
          <w:i/>
        </w:rPr>
        <w:t xml:space="preserve">под кодом </w:t>
      </w:r>
      <w:r w:rsidR="005D3E25">
        <w:rPr>
          <w:rFonts w:ascii="GHEA Grapalat" w:hAnsi="GHEA Grapalat"/>
          <w:i/>
        </w:rPr>
        <w:t>EQ-GHAShDzB-</w:t>
      </w:r>
      <w:r w:rsidR="00D74570">
        <w:rPr>
          <w:rFonts w:ascii="GHEA Grapalat" w:hAnsi="GHEA Grapalat"/>
          <w:i/>
        </w:rPr>
        <w:t>26/36</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6269E4">
        <w:rPr>
          <w:rFonts w:ascii="GHEA Grapalat" w:hAnsi="GHEA Grapalat"/>
          <w:i/>
          <w:lang w:val="hy-AM"/>
        </w:rPr>
        <w:t>20</w:t>
      </w:r>
      <w:r w:rsidR="006E7AF9" w:rsidRPr="00E64A10">
        <w:rPr>
          <w:rFonts w:ascii="GHEA Grapalat" w:hAnsi="GHEA Grapalat"/>
          <w:i/>
        </w:rPr>
        <w:t>.</w:t>
      </w:r>
      <w:r w:rsidR="00D17D1A" w:rsidRPr="00E64A10">
        <w:rPr>
          <w:rFonts w:ascii="GHEA Grapalat" w:hAnsi="GHEA Grapalat"/>
          <w:i/>
        </w:rPr>
        <w:t>0</w:t>
      </w:r>
      <w:r w:rsidR="00965E3F" w:rsidRPr="00E64A10">
        <w:rPr>
          <w:rFonts w:ascii="GHEA Grapalat" w:hAnsi="GHEA Grapalat"/>
          <w:i/>
        </w:rPr>
        <w:t>2</w:t>
      </w:r>
      <w:r w:rsidR="00AF22C1" w:rsidRPr="00E64A10">
        <w:rPr>
          <w:rFonts w:ascii="GHEA Grapalat" w:hAnsi="GHEA Grapalat"/>
          <w:i/>
        </w:rPr>
        <w:t>.</w:t>
      </w:r>
      <w:r w:rsidR="006324B6" w:rsidRPr="00E64A10">
        <w:rPr>
          <w:rFonts w:ascii="GHEA Grapalat" w:hAnsi="GHEA Grapalat"/>
          <w:i/>
        </w:rPr>
        <w:t>2026</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B46D58">
      <w:pPr>
        <w:pStyle w:val="BodyText"/>
        <w:widowControl w:val="0"/>
        <w:spacing w:after="160"/>
        <w:ind w:right="-7" w:firstLine="567"/>
        <w:jc w:val="center"/>
        <w:rPr>
          <w:rFonts w:ascii="GHEA Grapalat" w:hAnsi="GHEA Grapalat"/>
        </w:rPr>
      </w:pPr>
    </w:p>
    <w:p w14:paraId="552921E7" w14:textId="77777777" w:rsidR="00096865" w:rsidRPr="003A1EBB" w:rsidRDefault="00096865" w:rsidP="00B46D58">
      <w:pPr>
        <w:pStyle w:val="BodyText"/>
        <w:widowControl w:val="0"/>
        <w:spacing w:after="160"/>
        <w:ind w:right="-7" w:firstLine="567"/>
        <w:jc w:val="center"/>
        <w:rPr>
          <w:rFonts w:ascii="GHEA Grapalat" w:hAnsi="GHEA Grapalat"/>
        </w:rPr>
      </w:pPr>
    </w:p>
    <w:p w14:paraId="26067788" w14:textId="77777777" w:rsidR="000763E5" w:rsidRPr="003A1EBB" w:rsidRDefault="000763E5" w:rsidP="00B46D58">
      <w:pPr>
        <w:pStyle w:val="BodyText"/>
        <w:widowControl w:val="0"/>
        <w:spacing w:after="160"/>
        <w:ind w:right="-7" w:firstLine="567"/>
        <w:jc w:val="center"/>
        <w:rPr>
          <w:rFonts w:ascii="GHEA Grapalat" w:hAnsi="GHEA Grapalat"/>
        </w:rPr>
      </w:pPr>
    </w:p>
    <w:p w14:paraId="4C04C126" w14:textId="64572A1A" w:rsidR="00096865" w:rsidRPr="003A1EBB" w:rsidRDefault="00033ED4" w:rsidP="00B46D58">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B46D58">
      <w:pPr>
        <w:pStyle w:val="BodyText"/>
        <w:widowControl w:val="0"/>
        <w:spacing w:after="160"/>
        <w:ind w:right="-7" w:firstLine="567"/>
        <w:jc w:val="center"/>
        <w:rPr>
          <w:rFonts w:ascii="GHEA Grapalat" w:hAnsi="GHEA Grapalat"/>
        </w:rPr>
      </w:pPr>
    </w:p>
    <w:p w14:paraId="6312CFBB" w14:textId="77777777" w:rsidR="000763E5" w:rsidRPr="003A1EBB" w:rsidRDefault="000763E5" w:rsidP="00B46D58">
      <w:pPr>
        <w:pStyle w:val="BodyText"/>
        <w:widowControl w:val="0"/>
        <w:spacing w:after="160"/>
        <w:ind w:right="-7" w:firstLine="567"/>
        <w:jc w:val="center"/>
        <w:rPr>
          <w:rFonts w:ascii="GHEA Grapalat" w:hAnsi="GHEA Grapalat"/>
        </w:rPr>
      </w:pPr>
    </w:p>
    <w:p w14:paraId="63B83025"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42C39D7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6BCC1F6" w14:textId="02740674" w:rsidR="00033ED4" w:rsidRDefault="002B32D6" w:rsidP="00033ED4">
      <w:pPr>
        <w:pStyle w:val="BodyText"/>
        <w:widowControl w:val="0"/>
        <w:spacing w:after="160"/>
        <w:ind w:right="-7"/>
        <w:jc w:val="center"/>
        <w:rPr>
          <w:rFonts w:ascii="GHEA Grapalat" w:hAnsi="GHEA Grapalat"/>
        </w:rPr>
      </w:pPr>
      <w:r w:rsidRPr="009044F1">
        <w:rPr>
          <w:rFonts w:ascii="GHEA Grapalat" w:hAnsi="GHEA Grapalat"/>
        </w:rPr>
        <w:t xml:space="preserve">НА </w:t>
      </w:r>
      <w:r w:rsidR="00725E77" w:rsidRPr="00E064EF">
        <w:rPr>
          <w:rFonts w:ascii="GHEA Grapalat" w:hAnsi="GHEA Grapalat"/>
        </w:rPr>
        <w:t>ЗАПРОСЕ КОТИРОВОК</w:t>
      </w:r>
      <w:r w:rsidR="00725E77">
        <w:rPr>
          <w:rFonts w:ascii="GHEA Grapalat" w:hAnsi="GHEA Grapalat"/>
          <w:color w:val="EE0000"/>
        </w:rPr>
        <w:t xml:space="preserve"> </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2219F1">
        <w:rPr>
          <w:rFonts w:ascii="GHEA Grapalat" w:eastAsia="MS Mincho" w:hAnsi="GHEA Grapalat"/>
          <w:b/>
          <w:sz w:val="20"/>
          <w:szCs w:val="18"/>
          <w:lang w:eastAsia="ja-JP"/>
        </w:rPr>
        <w:t>РАБОТЫ ПО БЛАГОУСТРОЙСТВУ ПРИДОМОВЫХ ТЕРРИТОРИЙ В АДМИНИСТРАТИВНОМ РАЙОНЕ КАНАКЕР-ЗЕЙТУН ГОРОДА ЕРЕВАНА</w:t>
      </w:r>
      <w:r w:rsidR="002219F1">
        <w:rPr>
          <w:rFonts w:ascii="GHEA Grapalat" w:eastAsia="MS Mincho" w:hAnsi="GHEA Grapalat"/>
          <w:b/>
          <w:sz w:val="20"/>
          <w:szCs w:val="18"/>
          <w:lang w:val="hy-AM" w:eastAsia="ja-JP"/>
        </w:rPr>
        <w:t xml:space="preserve"> </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B46D58">
      <w:pPr>
        <w:pStyle w:val="BodyText"/>
        <w:widowControl w:val="0"/>
        <w:spacing w:after="160"/>
        <w:ind w:right="-7"/>
        <w:jc w:val="center"/>
        <w:rPr>
          <w:rFonts w:ascii="GHEA Grapalat" w:hAnsi="GHEA Grapalat"/>
        </w:rPr>
      </w:pPr>
    </w:p>
    <w:p w14:paraId="0B3314FF" w14:textId="77777777" w:rsidR="00CE0D95" w:rsidRPr="009044F1" w:rsidRDefault="00CE0D95" w:rsidP="00B46D58">
      <w:pPr>
        <w:pStyle w:val="BodyText"/>
        <w:widowControl w:val="0"/>
        <w:spacing w:after="160"/>
        <w:ind w:right="-7" w:firstLine="567"/>
        <w:jc w:val="center"/>
        <w:rPr>
          <w:rFonts w:ascii="GHEA Grapalat" w:hAnsi="GHEA Grapalat"/>
        </w:rPr>
      </w:pPr>
    </w:p>
    <w:p w14:paraId="41B931A2" w14:textId="77777777" w:rsidR="00CE0D95" w:rsidRPr="009044F1" w:rsidRDefault="00CE0D95" w:rsidP="00B46D58">
      <w:pPr>
        <w:pStyle w:val="BodyText"/>
        <w:widowControl w:val="0"/>
        <w:spacing w:after="160"/>
        <w:ind w:right="-7" w:firstLine="567"/>
        <w:jc w:val="center"/>
        <w:rPr>
          <w:rFonts w:ascii="GHEA Grapalat" w:hAnsi="GHEA Grapalat"/>
        </w:rPr>
      </w:pPr>
    </w:p>
    <w:p w14:paraId="78B1FA20" w14:textId="77777777" w:rsidR="000763E5" w:rsidRDefault="000763E5" w:rsidP="00B46D58">
      <w:pPr>
        <w:rPr>
          <w:rFonts w:ascii="GHEA Grapalat" w:hAnsi="GHEA Grapalat"/>
        </w:rPr>
      </w:pPr>
      <w:r>
        <w:rPr>
          <w:rFonts w:ascii="GHEA Grapalat" w:hAnsi="GHEA Grapalat"/>
        </w:rPr>
        <w:br w:type="page"/>
      </w:r>
    </w:p>
    <w:p w14:paraId="5ED59B8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B46D58">
      <w:pPr>
        <w:widowControl w:val="0"/>
        <w:spacing w:after="160"/>
        <w:ind w:firstLine="567"/>
        <w:jc w:val="both"/>
        <w:rPr>
          <w:rFonts w:ascii="GHEA Grapalat" w:hAnsi="GHEA Grapalat"/>
          <w:i/>
          <w:lang w:val="hy-AM"/>
        </w:rPr>
      </w:pPr>
    </w:p>
    <w:p w14:paraId="36406057"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B46D58">
      <w:pPr>
        <w:jc w:val="both"/>
        <w:rPr>
          <w:rFonts w:ascii="GHEA Grapalat" w:hAnsi="GHEA Grapalat"/>
          <w:i/>
        </w:rPr>
      </w:pPr>
    </w:p>
    <w:p w14:paraId="09B97B9A" w14:textId="77777777" w:rsidR="00984BDB" w:rsidRPr="009044F1" w:rsidRDefault="00984BDB" w:rsidP="00B46D58">
      <w:pPr>
        <w:widowControl w:val="0"/>
        <w:spacing w:after="160"/>
        <w:ind w:firstLine="567"/>
        <w:jc w:val="both"/>
        <w:rPr>
          <w:rFonts w:ascii="GHEA Grapalat" w:hAnsi="GHEA Grapalat"/>
          <w:i/>
        </w:rPr>
      </w:pPr>
    </w:p>
    <w:p w14:paraId="2BC7862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B46D58">
      <w:pPr>
        <w:widowControl w:val="0"/>
        <w:spacing w:after="160"/>
        <w:ind w:firstLine="567"/>
        <w:jc w:val="center"/>
        <w:rPr>
          <w:rFonts w:ascii="GHEA Grapalat" w:hAnsi="GHEA Grapalat"/>
          <w:i/>
        </w:rPr>
      </w:pPr>
    </w:p>
    <w:p w14:paraId="56EFF140" w14:textId="22099926" w:rsidR="00033ED4" w:rsidRDefault="002219F1" w:rsidP="00033ED4">
      <w:pPr>
        <w:widowControl w:val="0"/>
        <w:rPr>
          <w:rFonts w:ascii="GHEA Grapalat" w:hAnsi="GHEA Grapalat"/>
          <w:sz w:val="20"/>
          <w:szCs w:val="20"/>
        </w:rPr>
      </w:pPr>
      <w:r>
        <w:rPr>
          <w:rFonts w:ascii="GHEA Grapalat" w:eastAsia="MS Mincho" w:hAnsi="GHEA Grapalat"/>
          <w:b/>
          <w:sz w:val="20"/>
          <w:szCs w:val="18"/>
          <w:lang w:eastAsia="ja-JP"/>
        </w:rPr>
        <w:t>РАБОТЫ ПО БЛАГОУСТРОЙСТВУ ПРИДОМОВЫХ ТЕРРИТОРИЙ В АДМИНИСТРАТИВНОМ РАЙОНЕ КАНАКЕР-ЗЕЙТУН ГОРОДА ЕРЕВАНА</w:t>
      </w:r>
      <w:r>
        <w:rPr>
          <w:rFonts w:ascii="GHEA Grapalat" w:eastAsia="MS Mincho" w:hAnsi="GHEA Grapalat"/>
          <w:b/>
          <w:sz w:val="20"/>
          <w:szCs w:val="18"/>
          <w:lang w:val="hy-AM" w:eastAsia="ja-JP"/>
        </w:rPr>
        <w:t xml:space="preserve"> </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r w:rsidR="00033ED4">
        <w:rPr>
          <w:rFonts w:ascii="GHEA Grapalat" w:hAnsi="GHEA Grapalat"/>
        </w:rPr>
        <w:t xml:space="preserve"> </w:t>
      </w:r>
    </w:p>
    <w:p w14:paraId="2D46C958" w14:textId="77777777" w:rsidR="00160AE4" w:rsidRPr="003A1EBB" w:rsidRDefault="00160AE4" w:rsidP="00B46D58">
      <w:pPr>
        <w:widowControl w:val="0"/>
        <w:spacing w:after="160"/>
        <w:ind w:firstLine="567"/>
        <w:jc w:val="center"/>
        <w:rPr>
          <w:rFonts w:ascii="GHEA Grapalat" w:hAnsi="GHEA Grapalat"/>
        </w:rPr>
      </w:pPr>
    </w:p>
    <w:p w14:paraId="0FA6F93B" w14:textId="1B6DCE58"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725E77" w:rsidRPr="00460C02">
        <w:rPr>
          <w:rFonts w:ascii="GHEA Grapalat" w:hAnsi="GHEA Grapalat"/>
          <w:b/>
        </w:rPr>
        <w:t>ЗАПРОСЕ КОТИРОВОК</w:t>
      </w:r>
      <w:r w:rsidR="00725E77">
        <w:rPr>
          <w:rFonts w:ascii="GHEA Grapalat" w:hAnsi="GHEA Grapalat"/>
          <w:b/>
          <w:color w:val="EE0000"/>
        </w:rPr>
        <w:t xml:space="preserve">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B46D58">
      <w:pPr>
        <w:widowControl w:val="0"/>
        <w:spacing w:after="160"/>
        <w:jc w:val="center"/>
        <w:rPr>
          <w:rFonts w:ascii="GHEA Grapalat" w:hAnsi="GHEA Grapalat" w:cs="Sylfaen"/>
          <w:b/>
        </w:rPr>
      </w:pPr>
    </w:p>
    <w:p w14:paraId="7E27DFE3"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B46D58">
      <w:pPr>
        <w:widowControl w:val="0"/>
        <w:spacing w:after="160"/>
        <w:jc w:val="center"/>
        <w:rPr>
          <w:rFonts w:ascii="GHEA Grapalat" w:hAnsi="GHEA Grapalat"/>
        </w:rPr>
      </w:pPr>
    </w:p>
    <w:p w14:paraId="531A646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039D9E52"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r w:rsidR="00C82E14" w:rsidRPr="00C82E14">
        <w:rPr>
          <w:rFonts w:ascii="GHEA Grapalat" w:hAnsi="GHEA Grapalat"/>
          <w:b/>
          <w:bCs/>
          <w:i/>
          <w:iCs/>
          <w:color w:val="EE0000"/>
        </w:rPr>
        <w:t>(за исключением 3-го лота, по которому обеспечение заявки не требуется)</w:t>
      </w:r>
    </w:p>
    <w:p w14:paraId="0476E8E7"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B46D58">
      <w:pPr>
        <w:widowControl w:val="0"/>
        <w:spacing w:after="160"/>
        <w:jc w:val="center"/>
        <w:rPr>
          <w:rFonts w:ascii="GHEA Grapalat" w:hAnsi="GHEA Grapalat"/>
          <w:b/>
        </w:rPr>
      </w:pPr>
    </w:p>
    <w:p w14:paraId="0F510C48" w14:textId="77777777" w:rsidR="00520F57" w:rsidRDefault="00520F57" w:rsidP="00B46D58">
      <w:pPr>
        <w:widowControl w:val="0"/>
        <w:spacing w:after="160"/>
        <w:jc w:val="center"/>
        <w:rPr>
          <w:rFonts w:ascii="GHEA Grapalat" w:hAnsi="GHEA Grapalat"/>
          <w:b/>
        </w:rPr>
      </w:pPr>
    </w:p>
    <w:p w14:paraId="3350CDDF"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B46D58">
      <w:pPr>
        <w:widowControl w:val="0"/>
        <w:spacing w:after="160"/>
        <w:jc w:val="center"/>
        <w:rPr>
          <w:rFonts w:ascii="GHEA Grapalat" w:hAnsi="GHEA Grapalat"/>
          <w:b/>
        </w:rPr>
      </w:pPr>
    </w:p>
    <w:p w14:paraId="39AB163C" w14:textId="1775BCBC"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725E77" w:rsidRPr="00460C02">
        <w:rPr>
          <w:rFonts w:ascii="GHEA Grapalat" w:hAnsi="GHEA Grapalat"/>
          <w:b/>
        </w:rPr>
        <w:t xml:space="preserve">ЗАПРОСЕ КОТИРОВОК </w:t>
      </w:r>
    </w:p>
    <w:p w14:paraId="7380DBED" w14:textId="77777777" w:rsidR="00520F57" w:rsidRPr="008842CE" w:rsidRDefault="00520F57" w:rsidP="00B46D58">
      <w:pPr>
        <w:widowControl w:val="0"/>
        <w:spacing w:after="160"/>
        <w:jc w:val="center"/>
        <w:rPr>
          <w:rFonts w:ascii="GHEA Grapalat" w:hAnsi="GHEA Grapalat"/>
          <w:b/>
        </w:rPr>
      </w:pPr>
    </w:p>
    <w:p w14:paraId="3182150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pPr>
        <w:rPr>
          <w:rFonts w:ascii="GHEA Grapalat" w:hAnsi="GHEA Grapalat"/>
          <w:spacing w:val="-6"/>
        </w:rPr>
      </w:pPr>
      <w:r>
        <w:rPr>
          <w:rFonts w:ascii="GHEA Grapalat" w:hAnsi="GHEA Grapalat"/>
          <w:spacing w:val="-6"/>
        </w:rPr>
        <w:br w:type="page"/>
      </w:r>
    </w:p>
    <w:p w14:paraId="48760574" w14:textId="0C49E218"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725E77">
        <w:rPr>
          <w:rFonts w:ascii="GHEA Grapalat" w:hAnsi="GHEA Grapalat"/>
          <w:spacing w:val="-6"/>
        </w:rPr>
        <w:t xml:space="preserve">ЗАПРОСЕ КОТИРОВОК </w:t>
      </w:r>
      <w:r w:rsidR="00096865" w:rsidRPr="006D2DF7">
        <w:rPr>
          <w:rFonts w:ascii="GHEA Grapalat" w:hAnsi="GHEA Grapalat"/>
          <w:spacing w:val="-6"/>
        </w:rPr>
        <w:t xml:space="preserve">, проводимом под кодом </w:t>
      </w:r>
      <w:r w:rsidR="005D3E25">
        <w:rPr>
          <w:rFonts w:ascii="GHEA Grapalat" w:hAnsi="GHEA Grapalat"/>
          <w:spacing w:val="-6"/>
        </w:rPr>
        <w:t>EQ-GHAShDzB-</w:t>
      </w:r>
      <w:r w:rsidR="00D74570">
        <w:rPr>
          <w:rFonts w:ascii="GHEA Grapalat" w:hAnsi="GHEA Grapalat"/>
          <w:spacing w:val="-6"/>
        </w:rPr>
        <w:t>26/36</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22EB4A32"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roofErr w:type="spellStart"/>
      <w:r w:rsidR="00D74570">
        <w:rPr>
          <w:rFonts w:ascii="GHEA Grapalat" w:hAnsi="GHEA Grapalat"/>
          <w:b/>
          <w:bCs/>
          <w:sz w:val="24"/>
          <w:szCs w:val="24"/>
          <w:lang w:val="en-US"/>
        </w:rPr>
        <w:t>sergey</w:t>
      </w:r>
      <w:proofErr w:type="spellEnd"/>
      <w:r w:rsidR="00D74570" w:rsidRPr="00D74570">
        <w:rPr>
          <w:rFonts w:ascii="GHEA Grapalat" w:hAnsi="GHEA Grapalat"/>
          <w:b/>
          <w:bCs/>
          <w:sz w:val="24"/>
          <w:szCs w:val="24"/>
        </w:rPr>
        <w:t>.</w:t>
      </w:r>
      <w:proofErr w:type="spellStart"/>
      <w:r w:rsidR="00D74570">
        <w:rPr>
          <w:rFonts w:ascii="GHEA Grapalat" w:hAnsi="GHEA Grapalat"/>
          <w:b/>
          <w:bCs/>
          <w:sz w:val="24"/>
          <w:szCs w:val="24"/>
          <w:lang w:val="en-US"/>
        </w:rPr>
        <w:t>simonyan</w:t>
      </w:r>
      <w:proofErr w:type="spellEnd"/>
      <w:r w:rsidR="00D74570" w:rsidRPr="00D74570">
        <w:rPr>
          <w:rFonts w:ascii="GHEA Grapalat" w:hAnsi="GHEA Grapalat"/>
          <w:b/>
          <w:bCs/>
          <w:sz w:val="24"/>
          <w:szCs w:val="24"/>
        </w:rPr>
        <w:t>@</w:t>
      </w:r>
      <w:proofErr w:type="spellStart"/>
      <w:r w:rsidR="00D74570">
        <w:rPr>
          <w:rFonts w:ascii="GHEA Grapalat" w:hAnsi="GHEA Grapalat"/>
          <w:b/>
          <w:bCs/>
          <w:sz w:val="24"/>
          <w:szCs w:val="24"/>
          <w:lang w:val="en-US"/>
        </w:rPr>
        <w:t>yerevan</w:t>
      </w:r>
      <w:proofErr w:type="spellEnd"/>
      <w:r w:rsidR="00D74570" w:rsidRPr="00D74570">
        <w:rPr>
          <w:rFonts w:ascii="GHEA Grapalat" w:hAnsi="GHEA Grapalat"/>
          <w:b/>
          <w:bCs/>
          <w:sz w:val="24"/>
          <w:szCs w:val="24"/>
        </w:rPr>
        <w:t>.</w:t>
      </w:r>
      <w:r w:rsidR="00D74570">
        <w:rPr>
          <w:rFonts w:ascii="GHEA Grapalat" w:hAnsi="GHEA Grapalat"/>
          <w:b/>
          <w:bCs/>
          <w:sz w:val="24"/>
          <w:szCs w:val="24"/>
          <w:lang w:val="en-US"/>
        </w:rPr>
        <w:t>am</w:t>
      </w:r>
    </w:p>
    <w:p w14:paraId="77F484EA"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4BDA58E2"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3D5E532D" w:rsidR="00096865" w:rsidRPr="000F7E1C"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lang w:val="hy-AM"/>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приобретение </w:t>
      </w:r>
      <w:r w:rsidR="002219F1">
        <w:rPr>
          <w:rFonts w:ascii="GHEA Grapalat" w:eastAsia="MS Mincho" w:hAnsi="GHEA Grapalat"/>
          <w:b/>
          <w:szCs w:val="18"/>
          <w:lang w:eastAsia="ja-JP"/>
        </w:rPr>
        <w:t>Работы по благоустройству придомовых территорий в административном районе Канакер-Зейтун города Еревана</w:t>
      </w:r>
      <w:r w:rsidR="00D17D1A">
        <w:rPr>
          <w:rFonts w:ascii="GHEA Grapalat" w:eastAsia="MS Mincho" w:hAnsi="GHEA Grapalat"/>
          <w:b/>
          <w:szCs w:val="18"/>
          <w:lang w:val="hy-AM" w:eastAsia="ja-JP"/>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Pr>
          <w:rFonts w:ascii="GHEA Grapalat" w:hAnsi="GHEA Grapalat"/>
        </w:rPr>
        <w:t>МЭРИИ Г.ЕРЕВАНА</w:t>
      </w:r>
      <w:r w:rsidRPr="009044F1">
        <w:rPr>
          <w:rFonts w:ascii="GHEA Grapalat" w:hAnsi="GHEA Grapalat"/>
          <w:i w:val="0"/>
          <w:sz w:val="24"/>
          <w:szCs w:val="24"/>
        </w:rPr>
        <w:t xml:space="preserve">, которые сгруппированы в </w:t>
      </w:r>
      <w:r w:rsidR="000F7E1C">
        <w:rPr>
          <w:rFonts w:ascii="GHEA Grapalat" w:hAnsi="GHEA Grapalat"/>
          <w:i w:val="0"/>
          <w:sz w:val="24"/>
          <w:szCs w:val="24"/>
        </w:rPr>
        <w:t>«</w:t>
      </w:r>
      <w:r w:rsidR="000F7E1C" w:rsidRPr="000F7E1C">
        <w:rPr>
          <w:rFonts w:ascii="GHEA Grapalat" w:hAnsi="GHEA Grapalat"/>
          <w:i w:val="0"/>
          <w:sz w:val="24"/>
          <w:szCs w:val="24"/>
        </w:rPr>
        <w:t>4</w:t>
      </w:r>
      <w:r w:rsidR="000F7E1C">
        <w:rPr>
          <w:rFonts w:ascii="GHEA Grapalat" w:hAnsi="GHEA Grapalat"/>
          <w:i w:val="0"/>
          <w:sz w:val="24"/>
          <w:szCs w:val="24"/>
        </w:rPr>
        <w:t>»</w:t>
      </w:r>
      <w:r w:rsidR="000F7E1C">
        <w:rPr>
          <w:rFonts w:ascii="GHEA Grapalat" w:hAnsi="GHEA Grapalat"/>
          <w:i w:val="0"/>
          <w:sz w:val="24"/>
          <w:szCs w:val="24"/>
          <w:lang w:val="hy-AM"/>
        </w:rPr>
        <w:t xml:space="preserve"> </w:t>
      </w:r>
      <w:r w:rsidRPr="009044F1">
        <w:rPr>
          <w:rFonts w:ascii="GHEA Grapalat" w:hAnsi="GHEA Grapalat"/>
          <w:i w:val="0"/>
          <w:sz w:val="24"/>
          <w:szCs w:val="24"/>
        </w:rPr>
        <w:t>лот</w:t>
      </w:r>
      <w:r w:rsidR="000F7E1C">
        <w:rPr>
          <w:rFonts w:ascii="GHEA Grapalat" w:hAnsi="GHEA Grapalat"/>
          <w:i w:val="0"/>
          <w:sz w:val="24"/>
          <w:szCs w:val="24"/>
        </w:rPr>
        <w:t>ы.</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6F6C8A">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6F6C8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B46D58">
            <w:pPr>
              <w:pStyle w:val="BodyTextIndent2"/>
              <w:widowControl w:val="0"/>
              <w:spacing w:after="120"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2219F1" w:rsidRPr="009044F1" w14:paraId="6D700080" w14:textId="77777777" w:rsidTr="00216275">
        <w:trPr>
          <w:jc w:val="center"/>
        </w:trPr>
        <w:tc>
          <w:tcPr>
            <w:tcW w:w="1331" w:type="dxa"/>
            <w:vAlign w:val="center"/>
          </w:tcPr>
          <w:p w14:paraId="35744E49" w14:textId="0B6F9460" w:rsidR="002219F1" w:rsidRPr="003F04E2" w:rsidRDefault="002219F1" w:rsidP="002219F1">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460C2F5E" w:rsidR="002219F1" w:rsidRPr="002219F1" w:rsidRDefault="002219F1" w:rsidP="002219F1">
            <w:pPr>
              <w:pStyle w:val="BodyTextIndent2"/>
              <w:widowControl w:val="0"/>
              <w:spacing w:line="240" w:lineRule="auto"/>
              <w:ind w:firstLine="0"/>
              <w:jc w:val="center"/>
              <w:rPr>
                <w:rFonts w:ascii="GHEA Grapalat" w:hAnsi="GHEA Grapalat" w:cs="Calibri"/>
                <w:b/>
                <w:bCs/>
                <w:color w:val="000000"/>
                <w:sz w:val="22"/>
                <w:szCs w:val="22"/>
              </w:rPr>
            </w:pPr>
            <w:r w:rsidRPr="002219F1">
              <w:rPr>
                <w:rFonts w:ascii="GHEA Grapalat" w:hAnsi="GHEA Grapalat" w:cs="Calibri"/>
                <w:b/>
                <w:bCs/>
                <w:color w:val="000000"/>
                <w:sz w:val="22"/>
                <w:szCs w:val="22"/>
              </w:rPr>
              <w:t>35 174 660</w:t>
            </w:r>
          </w:p>
        </w:tc>
        <w:tc>
          <w:tcPr>
            <w:tcW w:w="6175" w:type="dxa"/>
            <w:vAlign w:val="center"/>
          </w:tcPr>
          <w:p w14:paraId="03B90E8E" w14:textId="437CEBE5" w:rsidR="002219F1" w:rsidRPr="002219F1" w:rsidRDefault="002219F1" w:rsidP="002219F1">
            <w:pPr>
              <w:pStyle w:val="BodyTextIndent2"/>
              <w:widowControl w:val="0"/>
              <w:spacing w:line="240" w:lineRule="auto"/>
              <w:ind w:firstLine="0"/>
              <w:rPr>
                <w:rFonts w:ascii="GHEA Grapalat" w:hAnsi="GHEA Grapalat" w:cs="Calibri"/>
                <w:color w:val="000000"/>
              </w:rPr>
            </w:pPr>
            <w:r w:rsidRPr="002219F1">
              <w:rPr>
                <w:rFonts w:ascii="GHEA Grapalat" w:hAnsi="GHEA Grapalat" w:cs="Calibri"/>
                <w:color w:val="000000"/>
              </w:rPr>
              <w:t>Работы по благоустройству территории перед зданием по адресу: улица К. Ульнеци, 1, тупик, административный район Канакер-Зейтун, Ереван.</w:t>
            </w:r>
          </w:p>
        </w:tc>
      </w:tr>
      <w:tr w:rsidR="002219F1" w:rsidRPr="009044F1" w14:paraId="1459BF52" w14:textId="77777777" w:rsidTr="00216275">
        <w:trPr>
          <w:jc w:val="center"/>
        </w:trPr>
        <w:tc>
          <w:tcPr>
            <w:tcW w:w="1331" w:type="dxa"/>
            <w:vAlign w:val="center"/>
          </w:tcPr>
          <w:p w14:paraId="52CE7573" w14:textId="6668A844" w:rsidR="002219F1" w:rsidRDefault="002219F1" w:rsidP="002219F1">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2</w:t>
            </w:r>
          </w:p>
        </w:tc>
        <w:tc>
          <w:tcPr>
            <w:tcW w:w="1728" w:type="dxa"/>
            <w:vAlign w:val="center"/>
          </w:tcPr>
          <w:p w14:paraId="557CB064" w14:textId="5C821485" w:rsidR="002219F1" w:rsidRPr="00AB7E88" w:rsidRDefault="002219F1" w:rsidP="002219F1">
            <w:pPr>
              <w:pStyle w:val="BodyTextIndent2"/>
              <w:widowControl w:val="0"/>
              <w:spacing w:line="240" w:lineRule="auto"/>
              <w:ind w:firstLine="0"/>
              <w:jc w:val="center"/>
              <w:rPr>
                <w:rFonts w:ascii="GHEA Grapalat" w:hAnsi="GHEA Grapalat"/>
                <w:color w:val="000000"/>
                <w:sz w:val="22"/>
                <w:szCs w:val="22"/>
              </w:rPr>
            </w:pPr>
            <w:r w:rsidRPr="00E202C5">
              <w:rPr>
                <w:rFonts w:ascii="GHEA Grapalat" w:hAnsi="GHEA Grapalat" w:cs="Calibri"/>
                <w:b/>
                <w:bCs/>
                <w:color w:val="000000"/>
                <w:sz w:val="22"/>
                <w:szCs w:val="22"/>
              </w:rPr>
              <w:t>66 565 050</w:t>
            </w:r>
          </w:p>
        </w:tc>
        <w:tc>
          <w:tcPr>
            <w:tcW w:w="6175" w:type="dxa"/>
            <w:vAlign w:val="center"/>
          </w:tcPr>
          <w:p w14:paraId="2B87D095" w14:textId="67C42285" w:rsidR="002219F1" w:rsidRDefault="002219F1" w:rsidP="002219F1">
            <w:pPr>
              <w:pStyle w:val="BodyTextIndent2"/>
              <w:widowControl w:val="0"/>
              <w:spacing w:line="240" w:lineRule="auto"/>
              <w:ind w:firstLine="0"/>
              <w:rPr>
                <w:rFonts w:ascii="GHEA Grapalat" w:hAnsi="GHEA Grapalat" w:cs="Calibri"/>
                <w:color w:val="000000"/>
              </w:rPr>
            </w:pPr>
            <w:r w:rsidRPr="002219F1">
              <w:rPr>
                <w:rFonts w:ascii="GHEA Grapalat" w:hAnsi="GHEA Grapalat" w:cs="Calibri"/>
                <w:color w:val="000000"/>
              </w:rPr>
              <w:t>Работы по благоустройству территории, прилегающей к домам № 11, 13, 15, 17, ул. М. Аветисяна, 2-я, административный район Канакер-Зейтун, Ереван.</w:t>
            </w:r>
          </w:p>
        </w:tc>
      </w:tr>
      <w:tr w:rsidR="002219F1" w:rsidRPr="009044F1" w14:paraId="62E1D914" w14:textId="77777777" w:rsidTr="00216275">
        <w:trPr>
          <w:jc w:val="center"/>
        </w:trPr>
        <w:tc>
          <w:tcPr>
            <w:tcW w:w="1331" w:type="dxa"/>
            <w:vAlign w:val="center"/>
          </w:tcPr>
          <w:p w14:paraId="072A25DC" w14:textId="0EDF1937" w:rsidR="002219F1" w:rsidRDefault="002219F1" w:rsidP="002219F1">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728" w:type="dxa"/>
            <w:vAlign w:val="center"/>
          </w:tcPr>
          <w:p w14:paraId="76FB199F" w14:textId="055A1753" w:rsidR="002219F1" w:rsidRPr="00AB7E88" w:rsidRDefault="002219F1" w:rsidP="002219F1">
            <w:pPr>
              <w:pStyle w:val="BodyTextIndent2"/>
              <w:widowControl w:val="0"/>
              <w:spacing w:line="240" w:lineRule="auto"/>
              <w:ind w:firstLine="0"/>
              <w:jc w:val="center"/>
              <w:rPr>
                <w:rFonts w:ascii="GHEA Grapalat" w:hAnsi="GHEA Grapalat"/>
                <w:color w:val="000000"/>
                <w:sz w:val="22"/>
                <w:szCs w:val="22"/>
              </w:rPr>
            </w:pPr>
            <w:r w:rsidRPr="00E202C5">
              <w:rPr>
                <w:rFonts w:ascii="GHEA Grapalat" w:hAnsi="GHEA Grapalat" w:cs="Calibri"/>
                <w:b/>
                <w:bCs/>
                <w:color w:val="000000"/>
                <w:sz w:val="22"/>
                <w:szCs w:val="22"/>
              </w:rPr>
              <w:t>19 024 440</w:t>
            </w:r>
          </w:p>
        </w:tc>
        <w:tc>
          <w:tcPr>
            <w:tcW w:w="6175" w:type="dxa"/>
            <w:vAlign w:val="center"/>
          </w:tcPr>
          <w:p w14:paraId="1A12EB84" w14:textId="5C648493" w:rsidR="002219F1" w:rsidRDefault="002219F1" w:rsidP="002219F1">
            <w:pPr>
              <w:pStyle w:val="BodyTextIndent2"/>
              <w:widowControl w:val="0"/>
              <w:spacing w:line="240" w:lineRule="auto"/>
              <w:ind w:firstLine="0"/>
              <w:rPr>
                <w:rFonts w:ascii="GHEA Grapalat" w:hAnsi="GHEA Grapalat"/>
                <w:color w:val="000000"/>
                <w:sz w:val="22"/>
                <w:szCs w:val="22"/>
              </w:rPr>
            </w:pPr>
            <w:r w:rsidRPr="002219F1">
              <w:rPr>
                <w:rFonts w:ascii="GHEA Grapalat" w:hAnsi="GHEA Grapalat"/>
                <w:color w:val="000000"/>
                <w:sz w:val="22"/>
                <w:szCs w:val="22"/>
              </w:rPr>
              <w:t>Работы по благоустройству территории, прилегающей к дому № 10 по улице Лепсиус в административном районе Канакер-Зейтун города Еревана.</w:t>
            </w:r>
          </w:p>
        </w:tc>
      </w:tr>
      <w:tr w:rsidR="002219F1" w:rsidRPr="009044F1" w14:paraId="36C4E1D0" w14:textId="77777777" w:rsidTr="00216275">
        <w:trPr>
          <w:jc w:val="center"/>
        </w:trPr>
        <w:tc>
          <w:tcPr>
            <w:tcW w:w="1331" w:type="dxa"/>
            <w:vAlign w:val="center"/>
          </w:tcPr>
          <w:p w14:paraId="170ABFDD" w14:textId="1FD714C5" w:rsidR="002219F1" w:rsidRDefault="002219F1" w:rsidP="002219F1">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1728" w:type="dxa"/>
            <w:vAlign w:val="center"/>
          </w:tcPr>
          <w:p w14:paraId="126F4087" w14:textId="6C3D78EE" w:rsidR="002219F1" w:rsidRPr="00AB7E88" w:rsidRDefault="002219F1" w:rsidP="002219F1">
            <w:pPr>
              <w:pStyle w:val="BodyTextIndent2"/>
              <w:widowControl w:val="0"/>
              <w:spacing w:line="240" w:lineRule="auto"/>
              <w:ind w:firstLine="0"/>
              <w:jc w:val="center"/>
              <w:rPr>
                <w:rFonts w:ascii="GHEA Grapalat" w:hAnsi="GHEA Grapalat"/>
                <w:color w:val="000000"/>
                <w:sz w:val="22"/>
                <w:szCs w:val="22"/>
              </w:rPr>
            </w:pPr>
            <w:r w:rsidRPr="00E202C5">
              <w:rPr>
                <w:rFonts w:ascii="GHEA Grapalat" w:hAnsi="GHEA Grapalat" w:cs="Calibri"/>
                <w:b/>
                <w:bCs/>
                <w:color w:val="000000"/>
                <w:sz w:val="22"/>
                <w:szCs w:val="22"/>
              </w:rPr>
              <w:t>48 614 540</w:t>
            </w:r>
          </w:p>
        </w:tc>
        <w:tc>
          <w:tcPr>
            <w:tcW w:w="6175" w:type="dxa"/>
            <w:vAlign w:val="center"/>
          </w:tcPr>
          <w:p w14:paraId="510B3A35" w14:textId="47F3239C" w:rsidR="002219F1" w:rsidRDefault="002219F1" w:rsidP="002219F1">
            <w:pPr>
              <w:pStyle w:val="BodyTextIndent2"/>
              <w:widowControl w:val="0"/>
              <w:spacing w:line="240" w:lineRule="auto"/>
              <w:ind w:firstLine="0"/>
              <w:rPr>
                <w:rFonts w:ascii="GHEA Grapalat" w:hAnsi="GHEA Grapalat"/>
                <w:color w:val="000000"/>
                <w:sz w:val="22"/>
                <w:szCs w:val="22"/>
              </w:rPr>
            </w:pPr>
            <w:r w:rsidRPr="002219F1">
              <w:rPr>
                <w:rFonts w:ascii="GHEA Grapalat" w:hAnsi="GHEA Grapalat"/>
                <w:color w:val="000000"/>
                <w:sz w:val="22"/>
                <w:szCs w:val="22"/>
              </w:rPr>
              <w:t>Ведутся ремонтные работы перед зданием по адресу: Тигранян, 20, Канакер-Зейтунский административный район Еревана.</w:t>
            </w:r>
          </w:p>
        </w:tc>
      </w:tr>
    </w:tbl>
    <w:p w14:paraId="36AF8C1F"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B46D58">
      <w:pPr>
        <w:pStyle w:val="BodyTextIndent2"/>
        <w:widowControl w:val="0"/>
        <w:spacing w:after="160" w:line="240" w:lineRule="auto"/>
        <w:ind w:firstLine="567"/>
        <w:rPr>
          <w:rFonts w:ascii="GHEA Grapalat" w:hAnsi="GHEA Grapalat"/>
          <w:sz w:val="24"/>
          <w:szCs w:val="24"/>
        </w:rPr>
      </w:pPr>
    </w:p>
    <w:p w14:paraId="77A39A4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B46D58">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lastRenderedPageBreak/>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B46D58">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pPr>
        <w:pStyle w:val="ListParagraph"/>
        <w:widowControl w:val="0"/>
        <w:numPr>
          <w:ilvl w:val="0"/>
          <w:numId w:val="7"/>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6A913E8D" w:rsidR="00943D49" w:rsidRDefault="00943D49">
      <w:pPr>
        <w:pStyle w:val="ListParagraph"/>
        <w:widowControl w:val="0"/>
        <w:numPr>
          <w:ilvl w:val="0"/>
          <w:numId w:val="7"/>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C256137" w14:textId="20A31C1E" w:rsidR="00C53EC8" w:rsidRPr="00C53EC8" w:rsidRDefault="00C53EC8" w:rsidP="00C53EC8">
      <w:pPr>
        <w:pStyle w:val="ListParagraph"/>
        <w:widowControl w:val="0"/>
        <w:tabs>
          <w:tab w:val="left" w:pos="1134"/>
        </w:tabs>
        <w:ind w:left="360"/>
        <w:jc w:val="both"/>
        <w:rPr>
          <w:rFonts w:ascii="GHEA Grapalat" w:hAnsi="GHEA Grapalat"/>
          <w:sz w:val="20"/>
          <w:szCs w:val="20"/>
        </w:rPr>
      </w:pPr>
      <w:r w:rsidRPr="00C53EC8">
        <w:rPr>
          <w:rFonts w:ascii="GHEA Grapalat" w:hAnsi="GHEA Grapalat"/>
          <w:sz w:val="20"/>
          <w:szCs w:val="20"/>
          <w:lang w:val="hy-AM"/>
        </w:rPr>
        <w:t>7</w:t>
      </w:r>
      <w:r w:rsidRPr="00C53EC8">
        <w:rPr>
          <w:rFonts w:ascii="GHEA Grapalat" w:hAnsi="GHEA Grapalat"/>
          <w:sz w:val="20"/>
          <w:szCs w:val="20"/>
        </w:rPr>
        <w:t>) которые на основании абзаца «е» подпункта 2 пункта 1 постановления Правительства РА N</w:t>
      </w:r>
      <w:r w:rsidRPr="00C53EC8">
        <w:rPr>
          <w:rFonts w:ascii="GHEA Grapalat" w:hAnsi="GHEA Grapalat"/>
          <w:sz w:val="20"/>
          <w:szCs w:val="20"/>
          <w:lang w:val="hy-AM"/>
        </w:rPr>
        <w:t>817-</w:t>
      </w:r>
      <w:r w:rsidRPr="00C53EC8">
        <w:rPr>
          <w:rFonts w:ascii="GHEA Grapalat" w:hAnsi="GHEA Grapalat"/>
          <w:sz w:val="20"/>
          <w:szCs w:val="20"/>
        </w:rPr>
        <w:t xml:space="preserve">А от </w:t>
      </w:r>
      <w:r w:rsidRPr="00C53EC8">
        <w:rPr>
          <w:rFonts w:ascii="GHEA Grapalat" w:hAnsi="GHEA Grapalat"/>
          <w:sz w:val="20"/>
          <w:szCs w:val="20"/>
          <w:lang w:val="hy-AM"/>
        </w:rPr>
        <w:t>20.06.</w:t>
      </w:r>
      <w:r w:rsidR="006324B6">
        <w:rPr>
          <w:rFonts w:ascii="GHEA Grapalat" w:hAnsi="GHEA Grapalat"/>
          <w:sz w:val="20"/>
          <w:szCs w:val="20"/>
          <w:lang w:val="hy-AM"/>
        </w:rPr>
        <w:t>2026</w:t>
      </w:r>
      <w:r w:rsidRPr="00C53EC8">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D231784"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986E430" w14:textId="71BC29EB" w:rsidR="00C53EC8" w:rsidRPr="00C53EC8" w:rsidRDefault="00C53EC8" w:rsidP="00C53EC8">
      <w:pPr>
        <w:widowControl w:val="0"/>
        <w:tabs>
          <w:tab w:val="left" w:pos="1134"/>
        </w:tabs>
        <w:ind w:firstLine="567"/>
        <w:jc w:val="both"/>
        <w:rPr>
          <w:rFonts w:ascii="GHEA Grapalat" w:hAnsi="GHEA Grapalat"/>
          <w:sz w:val="20"/>
          <w:szCs w:val="20"/>
        </w:rPr>
      </w:pPr>
      <w:r w:rsidRPr="00C53EC8">
        <w:rPr>
          <w:rFonts w:ascii="GHEA Grapalat" w:hAnsi="GHEA Grapalat"/>
          <w:sz w:val="20"/>
          <w:szCs w:val="20"/>
        </w:rPr>
        <w:t>2.3.</w:t>
      </w:r>
      <w:r w:rsidRPr="00C53EC8">
        <w:rPr>
          <w:rFonts w:ascii="GHEA Grapalat" w:hAnsi="GHEA Grapalat"/>
          <w:sz w:val="20"/>
          <w:szCs w:val="20"/>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C53EC8">
        <w:rPr>
          <w:rFonts w:ascii="GHEA Grapalat" w:hAnsi="GHEA Grapalat"/>
          <w:sz w:val="20"/>
          <w:szCs w:val="20"/>
          <w:lang w:val="hy-AM"/>
        </w:rPr>
        <w:t>817-</w:t>
      </w:r>
      <w:r w:rsidRPr="00C53EC8">
        <w:rPr>
          <w:rFonts w:ascii="GHEA Grapalat" w:hAnsi="GHEA Grapalat"/>
          <w:sz w:val="20"/>
          <w:szCs w:val="20"/>
        </w:rPr>
        <w:t xml:space="preserve">А от </w:t>
      </w:r>
      <w:r w:rsidRPr="00C53EC8">
        <w:rPr>
          <w:rFonts w:ascii="GHEA Grapalat" w:hAnsi="GHEA Grapalat"/>
          <w:sz w:val="20"/>
          <w:szCs w:val="20"/>
          <w:lang w:val="hy-AM"/>
        </w:rPr>
        <w:t>20.06.</w:t>
      </w:r>
      <w:r w:rsidR="006324B6">
        <w:rPr>
          <w:rFonts w:ascii="GHEA Grapalat" w:hAnsi="GHEA Grapalat"/>
          <w:sz w:val="20"/>
          <w:szCs w:val="20"/>
          <w:lang w:val="hy-AM"/>
        </w:rPr>
        <w:t>2026</w:t>
      </w:r>
      <w:r w:rsidRPr="00C53EC8">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46ECF54E" w14:textId="77777777" w:rsidR="00C53EC8" w:rsidRPr="004D7DD1" w:rsidRDefault="00C53EC8" w:rsidP="00C53EC8">
      <w:pPr>
        <w:widowControl w:val="0"/>
        <w:tabs>
          <w:tab w:val="left" w:pos="1134"/>
        </w:tabs>
        <w:ind w:firstLine="567"/>
        <w:jc w:val="both"/>
        <w:rPr>
          <w:rFonts w:ascii="GHEA Grapalat" w:hAnsi="GHEA Grapalat"/>
          <w:sz w:val="20"/>
          <w:szCs w:val="20"/>
        </w:rPr>
      </w:pPr>
      <w:r w:rsidRPr="00C53EC8">
        <w:rPr>
          <w:rFonts w:ascii="GHEA Grapalat" w:hAnsi="GHEA Grapalat"/>
          <w:sz w:val="20"/>
          <w:szCs w:val="20"/>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C53EC8">
        <w:rPr>
          <w:rFonts w:ascii="GHEA Grapalat" w:hAnsi="GHEA Grapalat"/>
          <w:sz w:val="20"/>
          <w:szCs w:val="20"/>
        </w:rPr>
        <w:lastRenderedPageBreak/>
        <w:t>(консорциумом).</w:t>
      </w:r>
    </w:p>
    <w:p w14:paraId="7AAD33FD"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w:t>
      </w:r>
      <w:r w:rsidRPr="009044F1">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B46D58">
      <w:pPr>
        <w:widowControl w:val="0"/>
        <w:spacing w:after="160"/>
        <w:jc w:val="center"/>
        <w:rPr>
          <w:rFonts w:ascii="GHEA Grapalat" w:hAnsi="GHEA Grapalat"/>
          <w:b/>
        </w:rPr>
      </w:pPr>
    </w:p>
    <w:p w14:paraId="52515570"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9044F1">
        <w:rPr>
          <w:rFonts w:ascii="GHEA Grapalat" w:hAnsi="GHEA Grapalat"/>
        </w:rPr>
        <w:lastRenderedPageBreak/>
        <w:t>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w:t>
      </w:r>
      <w:r w:rsidR="00750FFF" w:rsidRPr="00750FFF">
        <w:rPr>
          <w:rFonts w:ascii="GHEA Grapalat" w:hAnsi="GHEA Grapalat"/>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B46D58">
      <w:pPr>
        <w:widowControl w:val="0"/>
        <w:spacing w:after="160"/>
        <w:jc w:val="center"/>
        <w:rPr>
          <w:rFonts w:ascii="GHEA Grapalat" w:hAnsi="GHEA Grapalat"/>
          <w:b/>
        </w:rPr>
      </w:pPr>
    </w:p>
    <w:p w14:paraId="1683E855"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01F10D04"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725E77">
        <w:rPr>
          <w:rFonts w:ascii="GHEA Grapalat" w:hAnsi="GHEA Grapalat"/>
          <w:sz w:val="24"/>
          <w:szCs w:val="24"/>
        </w:rPr>
        <w:t xml:space="preserve">ЗАПРОСЕ КОТИРОВОК </w:t>
      </w:r>
      <w:r w:rsidRPr="009044F1">
        <w:rPr>
          <w:rFonts w:ascii="GHEA Grapalat" w:hAnsi="GHEA Grapalat"/>
          <w:sz w:val="24"/>
          <w:szCs w:val="24"/>
        </w:rPr>
        <w:t>.</w:t>
      </w:r>
    </w:p>
    <w:p w14:paraId="2DAEAB8E" w14:textId="2D05A958"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676787">
        <w:rPr>
          <w:rFonts w:ascii="GHEA Grapalat" w:hAnsi="GHEA Grapalat"/>
          <w:b/>
          <w:i/>
          <w:iCs/>
          <w:lang w:val="hy-AM"/>
        </w:rPr>
        <w:t>09</w:t>
      </w:r>
      <w:r w:rsidR="00601797" w:rsidRPr="00601797">
        <w:rPr>
          <w:rFonts w:ascii="GHEA Grapalat" w:hAnsi="GHEA Grapalat"/>
          <w:b/>
          <w:i/>
          <w:iCs/>
          <w:lang w:val="hy-AM"/>
        </w:rPr>
        <w:t>:</w:t>
      </w:r>
      <w:r w:rsidR="00676787">
        <w:rPr>
          <w:rFonts w:ascii="GHEA Grapalat" w:hAnsi="GHEA Grapalat"/>
          <w:b/>
          <w:i/>
          <w:iCs/>
          <w:lang w:val="hy-AM"/>
        </w:rPr>
        <w:t>3</w:t>
      </w:r>
      <w:r w:rsidR="00601797" w:rsidRPr="00601797">
        <w:rPr>
          <w:rFonts w:ascii="GHEA Grapalat" w:hAnsi="GHEA Grapalat"/>
          <w:b/>
          <w:i/>
          <w:iCs/>
          <w:lang w:val="hy-AM"/>
        </w:rPr>
        <w:t xml:space="preserve">0 часов </w:t>
      </w:r>
      <w:r w:rsidR="006269E4">
        <w:rPr>
          <w:rFonts w:ascii="GHEA Grapalat" w:hAnsi="GHEA Grapalat"/>
          <w:b/>
          <w:i/>
          <w:iCs/>
          <w:lang w:val="hy-AM"/>
        </w:rPr>
        <w:t>04.03.2026</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986774">
      <w:pPr>
        <w:pStyle w:val="norm"/>
        <w:widowControl w:val="0"/>
        <w:tabs>
          <w:tab w:val="left" w:pos="1134"/>
        </w:tabs>
        <w:spacing w:after="160"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037A0A5" w14:textId="6E948932" w:rsidR="006B54CE" w:rsidRDefault="006B54CE" w:rsidP="006B54CE">
      <w:pPr>
        <w:widowControl w:val="0"/>
        <w:tabs>
          <w:tab w:val="left" w:pos="1134"/>
        </w:tabs>
        <w:spacing w:after="160"/>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6C60B232" w14:textId="77777777" w:rsidR="0014410F" w:rsidRPr="00E506C9" w:rsidRDefault="0014410F" w:rsidP="0014410F">
      <w:pPr>
        <w:pStyle w:val="norm"/>
        <w:widowControl w:val="0"/>
        <w:tabs>
          <w:tab w:val="left" w:pos="1134"/>
        </w:tabs>
        <w:spacing w:line="240" w:lineRule="auto"/>
        <w:ind w:firstLine="567"/>
        <w:rPr>
          <w:rFonts w:ascii="GHEA Grapalat" w:hAnsi="GHEA Grapalat"/>
          <w:b/>
          <w:bCs/>
        </w:rPr>
      </w:pPr>
      <w:r w:rsidRPr="00E506C9">
        <w:rPr>
          <w:rFonts w:ascii="GHEA Grapalat" w:hAnsi="GHEA Grapalat"/>
          <w:b/>
          <w:bCs/>
          <w:sz w:val="24"/>
          <w:szCs w:val="24"/>
        </w:rPr>
        <w:t>4) при закупке строительных работ</w:t>
      </w:r>
      <w:r w:rsidRPr="00E506C9">
        <w:rPr>
          <w:rFonts w:ascii="GHEA Grapalat" w:hAnsi="GHEA Grapalat"/>
          <w:b/>
          <w:bCs/>
        </w:rPr>
        <w:t xml:space="preserve">- </w:t>
      </w:r>
      <w:r w:rsidRPr="00E506C9">
        <w:rPr>
          <w:rFonts w:ascii="GHEA Grapalat" w:hAnsi="GHEA Grapalat"/>
          <w:b/>
          <w:bCs/>
          <w:sz w:val="24"/>
          <w:szCs w:val="24"/>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Pr="00E506C9">
        <w:rPr>
          <w:rStyle w:val="FootnoteReference"/>
          <w:rFonts w:ascii="GHEA Grapalat" w:hAnsi="GHEA Grapalat"/>
          <w:b/>
          <w:bCs/>
        </w:rPr>
        <w:footnoteReference w:customMarkFollows="1" w:id="7"/>
        <w:t>9</w:t>
      </w:r>
    </w:p>
    <w:p w14:paraId="5360343B" w14:textId="77777777" w:rsidR="0014410F" w:rsidRDefault="0014410F" w:rsidP="006B54CE">
      <w:pPr>
        <w:widowControl w:val="0"/>
        <w:tabs>
          <w:tab w:val="left" w:pos="1134"/>
        </w:tabs>
        <w:spacing w:after="160"/>
        <w:ind w:firstLine="567"/>
        <w:jc w:val="both"/>
        <w:rPr>
          <w:rFonts w:ascii="GHEA Grapalat" w:hAnsi="GHEA Grapalat"/>
        </w:rPr>
      </w:pPr>
    </w:p>
    <w:p w14:paraId="669FA25F"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B46D58">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B46D58">
      <w:pPr>
        <w:pStyle w:val="norm"/>
        <w:widowControl w:val="0"/>
        <w:spacing w:after="120" w:line="240" w:lineRule="auto"/>
        <w:ind w:firstLine="0"/>
        <w:rPr>
          <w:rFonts w:ascii="GHEA Grapalat" w:hAnsi="GHEA Grapalat" w:cs="Sylfaen"/>
          <w:sz w:val="24"/>
          <w:szCs w:val="24"/>
        </w:rPr>
      </w:pPr>
    </w:p>
    <w:p w14:paraId="448029D7" w14:textId="77777777" w:rsidR="0049655D" w:rsidRDefault="00C90BCA">
      <w:pPr>
        <w:rPr>
          <w:rFonts w:ascii="GHEA Grapalat" w:hAnsi="GHEA Grapalat"/>
          <w:b/>
        </w:rPr>
      </w:pPr>
      <w:r>
        <w:rPr>
          <w:rFonts w:ascii="GHEA Grapalat" w:hAnsi="GHEA Grapalat"/>
          <w:b/>
        </w:rPr>
        <w:t>-----------------------------</w:t>
      </w:r>
    </w:p>
    <w:p w14:paraId="03D207CF" w14:textId="77777777" w:rsidR="00C90BCA" w:rsidDel="00B2007E" w:rsidRDefault="00C90BCA" w:rsidP="00B46D58">
      <w:pPr>
        <w:widowControl w:val="0"/>
        <w:spacing w:after="160"/>
        <w:jc w:val="center"/>
        <w:rPr>
          <w:del w:id="4" w:author="Inesa Kocharyan" w:date="2022-03-25T12:10:00Z"/>
          <w:rFonts w:ascii="GHEA Grapalat" w:hAnsi="GHEA Grapalat"/>
          <w:b/>
        </w:rPr>
      </w:pPr>
    </w:p>
    <w:p w14:paraId="39BC9BF3" w14:textId="0E3E5A32" w:rsidR="00700398" w:rsidRDefault="00700398">
      <w:pPr>
        <w:rPr>
          <w:rFonts w:ascii="GHEA Grapalat" w:hAnsi="GHEA Grapalat"/>
          <w:b/>
        </w:rPr>
      </w:pPr>
    </w:p>
    <w:p w14:paraId="13B7924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9EAAFE4" w14:textId="77777777" w:rsidR="006B54CE" w:rsidRPr="009044F1" w:rsidRDefault="006B54CE" w:rsidP="006B54CE">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6ABCFB" w14:textId="77777777" w:rsidR="006B54CE" w:rsidRDefault="006B54CE" w:rsidP="006B54C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08E0CC78" w14:textId="77777777" w:rsidR="006B54CE" w:rsidRPr="001200A7" w:rsidRDefault="006B54CE" w:rsidP="006B54CE">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310BE8F" w14:textId="77777777" w:rsidR="006B54CE" w:rsidRPr="001200A7" w:rsidRDefault="006B54CE" w:rsidP="006B54CE">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46B38CF" w14:textId="77777777" w:rsidR="006B54CE" w:rsidRPr="001200A7" w:rsidRDefault="006B54CE" w:rsidP="006B54CE">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406F3444"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0534F118"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5B11D7C5"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568F874B" w14:textId="77777777" w:rsidR="006B54CE" w:rsidRPr="001200A7" w:rsidRDefault="006B54CE" w:rsidP="006B54CE">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lastRenderedPageBreak/>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5B462335" w14:textId="77777777" w:rsidR="006B54CE" w:rsidRPr="00D3308C" w:rsidRDefault="006B54CE" w:rsidP="006B54CE">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2CC195BA" w14:textId="77777777" w:rsidR="006B54CE" w:rsidRPr="00ED437B" w:rsidRDefault="006B54CE" w:rsidP="006B54C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1999C283" w14:textId="77777777" w:rsidR="006B54CE" w:rsidRPr="009044F1" w:rsidRDefault="006B54CE" w:rsidP="006B54C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C7C912" w14:textId="77777777" w:rsidR="006B54CE" w:rsidRPr="00ED437B" w:rsidRDefault="006B54CE" w:rsidP="006B54C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D799B32" w14:textId="77777777" w:rsidR="006B54CE" w:rsidRDefault="006B54CE" w:rsidP="006B54CE">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5D4396F8" w14:textId="77777777" w:rsidR="006B54CE" w:rsidRDefault="006B54CE" w:rsidP="006B54CE">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5037EB7" w14:textId="77777777" w:rsidR="006B54CE" w:rsidRPr="009044F1" w:rsidRDefault="006B54CE" w:rsidP="006B54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220E50E" w14:textId="77777777" w:rsidR="006B54CE" w:rsidRPr="009044F1" w:rsidRDefault="006B54CE" w:rsidP="006B54C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873D42">
      <w:pPr>
        <w:jc w:val="center"/>
        <w:rPr>
          <w:rFonts w:ascii="GHEA Grapalat" w:hAnsi="GHEA Grapalat"/>
          <w:b/>
        </w:rPr>
      </w:pPr>
    </w:p>
    <w:p w14:paraId="678321DC"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873D42">
      <w:pPr>
        <w:jc w:val="center"/>
        <w:rPr>
          <w:rFonts w:ascii="GHEA Grapalat" w:hAnsi="GHEA Grapalat"/>
          <w:b/>
        </w:rPr>
      </w:pPr>
    </w:p>
    <w:p w14:paraId="7D88709A"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w:t>
      </w:r>
      <w:r w:rsidRPr="009044F1">
        <w:rPr>
          <w:rFonts w:ascii="GHEA Grapalat" w:hAnsi="GHEA Grapalat"/>
          <w:i w:val="0"/>
          <w:sz w:val="24"/>
          <w:szCs w:val="24"/>
        </w:rPr>
        <w:lastRenderedPageBreak/>
        <w:t>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B46D58">
      <w:pPr>
        <w:widowControl w:val="0"/>
        <w:spacing w:after="160"/>
        <w:ind w:firstLine="567"/>
        <w:jc w:val="center"/>
        <w:rPr>
          <w:rFonts w:ascii="GHEA Grapalat" w:hAnsi="GHEA Grapalat"/>
          <w:b/>
        </w:rPr>
      </w:pPr>
    </w:p>
    <w:p w14:paraId="5FEB0B5B" w14:textId="352D4580" w:rsidR="00096865" w:rsidRDefault="000D701E" w:rsidP="00B46D58">
      <w:pPr>
        <w:widowControl w:val="0"/>
        <w:spacing w:after="160"/>
        <w:jc w:val="center"/>
        <w:rPr>
          <w:rFonts w:ascii="GHEA Grapalat" w:hAnsi="GHEA Grapalat"/>
          <w:b/>
          <w:lang w:val="hy-AM"/>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42F426A8" w14:textId="3108A0BE" w:rsidR="00C82E14" w:rsidRPr="00C82E14" w:rsidRDefault="00C82E14" w:rsidP="00B46D58">
      <w:pPr>
        <w:widowControl w:val="0"/>
        <w:spacing w:after="160"/>
        <w:jc w:val="center"/>
        <w:rPr>
          <w:rFonts w:ascii="GHEA Grapalat" w:hAnsi="GHEA Grapalat"/>
          <w:b/>
          <w:i/>
          <w:iCs/>
          <w:color w:val="EE0000"/>
          <w:lang w:val="hy-AM"/>
        </w:rPr>
      </w:pPr>
      <w:r w:rsidRPr="00C82E14">
        <w:rPr>
          <w:rFonts w:ascii="GHEA Grapalat" w:hAnsi="GHEA Grapalat"/>
          <w:b/>
          <w:i/>
          <w:iCs/>
          <w:color w:val="EE0000"/>
          <w:lang w:val="hy-AM"/>
        </w:rPr>
        <w:t>(за исключением 3-го лота, по которому обеспечение заявки не требуется)</w:t>
      </w:r>
    </w:p>
    <w:p w14:paraId="571F98E5"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C43C75">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9E21BA">
      <w:pPr>
        <w:widowControl w:val="0"/>
        <w:spacing w:after="16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110AD8">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110AD8">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110AD8">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9E21BA">
      <w:pPr>
        <w:widowControl w:val="0"/>
        <w:spacing w:after="160"/>
        <w:ind w:firstLine="567"/>
        <w:jc w:val="both"/>
        <w:rPr>
          <w:rFonts w:ascii="GHEA Grapalat" w:hAnsi="GHEA Grapalat" w:cs="Sylfaen"/>
        </w:rPr>
      </w:pPr>
    </w:p>
    <w:p w14:paraId="70C79345"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A0551D">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5831D8">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8"/>
        <w:t>10</w:t>
      </w:r>
    </w:p>
    <w:p w14:paraId="78769A62"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6C820A9A" w:rsidR="0063461E" w:rsidRDefault="00283198" w:rsidP="00EE7DA2">
      <w:pPr>
        <w:widowControl w:val="0"/>
        <w:tabs>
          <w:tab w:val="left" w:pos="1134"/>
        </w:tabs>
        <w:spacing w:after="160"/>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B036B5" w:rsidRPr="00873EDF">
        <w:rPr>
          <w:rFonts w:ascii="GHEA Grapalat" w:hAnsi="GHEA Grapalat"/>
          <w:b/>
          <w:bCs/>
          <w:i/>
        </w:rPr>
        <w:t>90</w:t>
      </w:r>
      <w:r w:rsidR="002768AD" w:rsidRPr="00873EDF">
        <w:rPr>
          <w:rFonts w:ascii="GHEA Grapalat" w:hAnsi="GHEA Grapalat"/>
          <w:b/>
          <w:bCs/>
          <w:i/>
        </w:rPr>
        <w:t xml:space="preserve"> (</w:t>
      </w:r>
      <w:r w:rsidR="00B71BAE" w:rsidRPr="00873EDF">
        <w:rPr>
          <w:rFonts w:ascii="GHEA Grapalat" w:hAnsi="GHEA Grapalat"/>
          <w:b/>
          <w:bCs/>
          <w:i/>
        </w:rPr>
        <w:t>девяносто</w:t>
      </w:r>
      <w:r w:rsidR="002768AD" w:rsidRPr="00873EDF">
        <w:rPr>
          <w:rFonts w:ascii="GHEA Grapalat" w:hAnsi="GHEA Grapalat"/>
          <w:b/>
          <w:bCs/>
          <w:i/>
        </w:rPr>
        <w:t>)</w:t>
      </w:r>
      <w:r w:rsidR="0024583E" w:rsidRPr="0024583E">
        <w:rPr>
          <w:rFonts w:ascii="GHEA Grapalat" w:hAnsi="GHEA Grapalat"/>
          <w:b/>
          <w:bCs/>
          <w:i/>
        </w:rPr>
        <w:t xml:space="preserve">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1A6D39">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4C43EE9" w:rsidR="0093721E" w:rsidRPr="00C82E14" w:rsidRDefault="0093721E" w:rsidP="007F495A">
      <w:pPr>
        <w:widowControl w:val="0"/>
        <w:tabs>
          <w:tab w:val="left" w:pos="1134"/>
        </w:tabs>
        <w:spacing w:after="160"/>
        <w:ind w:firstLine="567"/>
        <w:jc w:val="both"/>
        <w:rPr>
          <w:rFonts w:ascii="GHEA Grapalat" w:hAnsi="GHEA Grapalat" w:cs="Sylfaen"/>
          <w:b/>
          <w:bCs/>
          <w:lang w:val="hy-AM"/>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r w:rsidR="00C82E14">
        <w:rPr>
          <w:rFonts w:ascii="GHEA Grapalat" w:hAnsi="GHEA Grapalat"/>
          <w:b/>
          <w:bCs/>
          <w:lang w:val="hy-AM"/>
        </w:rPr>
        <w:t xml:space="preserve"> </w:t>
      </w:r>
      <w:r w:rsidR="00C82E14" w:rsidRPr="00C82E14">
        <w:rPr>
          <w:rFonts w:ascii="GHEA Grapalat" w:hAnsi="GHEA Grapalat"/>
          <w:b/>
          <w:bCs/>
          <w:i/>
          <w:iCs/>
          <w:color w:val="EE0000"/>
        </w:rPr>
        <w:t>(за исключением 3-го лота, по которому обеспечение заявки не требуется)</w:t>
      </w:r>
    </w:p>
    <w:p w14:paraId="78B1255C" w14:textId="77777777" w:rsidR="002626F7" w:rsidRDefault="002626F7" w:rsidP="00B46D58">
      <w:pPr>
        <w:rPr>
          <w:rFonts w:ascii="GHEA Grapalat" w:hAnsi="GHEA Grapalat" w:cs="Sylfaen"/>
        </w:rPr>
      </w:pPr>
    </w:p>
    <w:p w14:paraId="3EF3263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537C09D5"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6269E4">
        <w:rPr>
          <w:rFonts w:ascii="GHEA Grapalat" w:hAnsi="GHEA Grapalat"/>
          <w:b/>
          <w:lang w:val="hy-AM"/>
        </w:rPr>
        <w:t>09</w:t>
      </w:r>
      <w:r w:rsidR="00601797" w:rsidRPr="00601797">
        <w:rPr>
          <w:rFonts w:ascii="GHEA Grapalat" w:hAnsi="GHEA Grapalat"/>
          <w:b/>
          <w:lang w:val="hy-AM"/>
        </w:rPr>
        <w:t>:</w:t>
      </w:r>
      <w:r w:rsidR="006269E4">
        <w:rPr>
          <w:rFonts w:ascii="GHEA Grapalat" w:hAnsi="GHEA Grapalat"/>
          <w:b/>
          <w:lang w:val="hy-AM"/>
        </w:rPr>
        <w:t>3</w:t>
      </w:r>
      <w:r w:rsidR="00601797" w:rsidRPr="00601797">
        <w:rPr>
          <w:rFonts w:ascii="GHEA Grapalat" w:hAnsi="GHEA Grapalat"/>
          <w:b/>
          <w:lang w:val="hy-AM"/>
        </w:rPr>
        <w:t xml:space="preserve">0 часов </w:t>
      </w:r>
      <w:r w:rsidR="006269E4">
        <w:rPr>
          <w:rFonts w:ascii="GHEA Grapalat" w:hAnsi="GHEA Grapalat"/>
          <w:b/>
          <w:lang w:val="hy-AM"/>
        </w:rPr>
        <w:t>04</w:t>
      </w:r>
      <w:r w:rsidR="00D17D1A">
        <w:rPr>
          <w:rFonts w:ascii="GHEA Grapalat" w:hAnsi="GHEA Grapalat"/>
          <w:b/>
          <w:lang w:val="hy-AM"/>
        </w:rPr>
        <w:t>.0</w:t>
      </w:r>
      <w:r w:rsidR="006269E4">
        <w:rPr>
          <w:rFonts w:ascii="GHEA Grapalat" w:hAnsi="GHEA Grapalat"/>
          <w:b/>
          <w:lang w:val="hy-AM"/>
        </w:rPr>
        <w:t>3</w:t>
      </w:r>
      <w:r w:rsidR="00D17D1A">
        <w:rPr>
          <w:rFonts w:ascii="GHEA Grapalat" w:hAnsi="GHEA Grapalat"/>
          <w:b/>
          <w:lang w:val="hy-AM"/>
        </w:rPr>
        <w:t>.2026</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1A6D39">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1A6D39">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1A6D39">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1A6D39">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1A6D39">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1A6D39">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w:t>
      </w:r>
      <w:r w:rsidRPr="009044F1">
        <w:rPr>
          <w:rFonts w:ascii="GHEA Grapalat" w:hAnsi="GHEA Grapalat"/>
          <w:sz w:val="24"/>
          <w:szCs w:val="24"/>
        </w:rPr>
        <w:lastRenderedPageBreak/>
        <w:t xml:space="preserve">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CE5812">
      <w:pPr>
        <w:pStyle w:val="BodyTextIndent"/>
        <w:widowControl w:val="0"/>
        <w:tabs>
          <w:tab w:val="left" w:pos="1134"/>
        </w:tabs>
        <w:spacing w:after="160"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9"/>
        <w:t>11</w:t>
      </w:r>
      <w:r w:rsidR="00CE5812" w:rsidRPr="00CE5812">
        <w:rPr>
          <w:rFonts w:ascii="GHEA Grapalat" w:hAnsi="GHEA Grapalat"/>
        </w:rPr>
        <w:t>.</w:t>
      </w:r>
    </w:p>
    <w:p w14:paraId="6C03FAEF" w14:textId="77777777" w:rsidR="001A6D39" w:rsidRPr="00186559"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1A6D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1A6D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w:t>
      </w:r>
      <w:r w:rsidRPr="009775E8">
        <w:rPr>
          <w:rFonts w:ascii="GHEA Grapalat" w:hAnsi="GHEA Grapalat"/>
          <w:sz w:val="24"/>
          <w:szCs w:val="24"/>
        </w:rPr>
        <w:lastRenderedPageBreak/>
        <w:t xml:space="preserve">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C53EC8" w:rsidRDefault="001A6D39" w:rsidP="001A6D39">
      <w:pPr>
        <w:widowControl w:val="0"/>
        <w:tabs>
          <w:tab w:val="left" w:pos="1134"/>
        </w:tabs>
        <w:spacing w:after="160"/>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w:t>
      </w:r>
      <w:r w:rsidRPr="00C53EC8">
        <w:rPr>
          <w:rFonts w:ascii="GHEA Grapalat" w:hAnsi="GHEA Grapalat"/>
        </w:rPr>
        <w:t>мальному функционированию комиссии.</w:t>
      </w:r>
    </w:p>
    <w:p w14:paraId="1FAAC493" w14:textId="6F81DFCA" w:rsidR="00C53EC8" w:rsidRPr="00C53EC8" w:rsidRDefault="00C53EC8" w:rsidP="00C53EC8">
      <w:pPr>
        <w:pStyle w:val="norm"/>
        <w:widowControl w:val="0"/>
        <w:tabs>
          <w:tab w:val="left" w:pos="1134"/>
        </w:tabs>
        <w:spacing w:line="240" w:lineRule="auto"/>
        <w:ind w:firstLine="567"/>
        <w:rPr>
          <w:rFonts w:ascii="GHEA Grapalat" w:hAnsi="GHEA Grapalat"/>
          <w:sz w:val="20"/>
        </w:rPr>
      </w:pPr>
      <w:r w:rsidRPr="00C53EC8">
        <w:rPr>
          <w:rFonts w:ascii="GHEA Grapalat" w:hAnsi="GHEA Grapalat"/>
          <w:sz w:val="20"/>
        </w:rPr>
        <w:t>8.9.</w:t>
      </w:r>
      <w:r w:rsidRPr="00C53EC8">
        <w:rPr>
          <w:rFonts w:ascii="GHEA Grapalat" w:hAnsi="GHEA Grapalat"/>
          <w:sz w:val="20"/>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6324B6">
        <w:rPr>
          <w:rFonts w:ascii="GHEA Grapalat" w:hAnsi="GHEA Grapalat"/>
          <w:sz w:val="20"/>
        </w:rPr>
        <w:t>2026</w:t>
      </w:r>
      <w:r w:rsidRPr="00C53EC8">
        <w:rPr>
          <w:rFonts w:ascii="GHEA Grapalat" w:hAnsi="GHEA Grapalat"/>
          <w:sz w:val="20"/>
        </w:rPr>
        <w:t xml:space="preserve"> № 817-А, предлагается участником в качестве субподрядчика,</w:t>
      </w:r>
      <w:r w:rsidRPr="00C53EC8">
        <w:rPr>
          <w:rFonts w:ascii="GHEA Grapalat" w:hAnsi="GHEA Grapalat"/>
          <w:sz w:val="20"/>
          <w:lang w:val="hy-AM"/>
        </w:rPr>
        <w:t xml:space="preserve"> </w:t>
      </w:r>
      <w:r w:rsidRPr="00C53EC8">
        <w:rPr>
          <w:rFonts w:ascii="GHEA Grapalat" w:hAnsi="GHEA Grapalat"/>
          <w:sz w:val="20"/>
        </w:rPr>
        <w:t>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7543FF70" w14:textId="77777777" w:rsidR="00C53EC8" w:rsidRPr="00C53EC8" w:rsidRDefault="00C53EC8" w:rsidP="00C53EC8">
      <w:pPr>
        <w:pStyle w:val="norm"/>
        <w:widowControl w:val="0"/>
        <w:tabs>
          <w:tab w:val="left" w:pos="1134"/>
        </w:tabs>
        <w:spacing w:line="240" w:lineRule="auto"/>
        <w:ind w:firstLine="567"/>
        <w:rPr>
          <w:rFonts w:ascii="GHEA Grapalat" w:hAnsi="GHEA Grapalat" w:cs="Sylfaen"/>
          <w:sz w:val="20"/>
        </w:rPr>
      </w:pPr>
      <w:r w:rsidRPr="00C53EC8">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p>
    <w:p w14:paraId="4CAB59D5" w14:textId="31AC8298" w:rsidR="00C53EC8" w:rsidRPr="004D7DD1" w:rsidRDefault="00C53EC8" w:rsidP="00C53EC8">
      <w:pPr>
        <w:pStyle w:val="norm"/>
        <w:widowControl w:val="0"/>
        <w:tabs>
          <w:tab w:val="left" w:pos="1134"/>
        </w:tabs>
        <w:spacing w:line="240" w:lineRule="auto"/>
        <w:ind w:firstLine="567"/>
        <w:rPr>
          <w:rFonts w:ascii="GHEA Grapalat" w:hAnsi="GHEA Grapalat"/>
          <w:sz w:val="20"/>
        </w:rPr>
      </w:pPr>
      <w:r w:rsidRPr="00C53EC8">
        <w:rPr>
          <w:rFonts w:ascii="GHEA Grapalat" w:hAnsi="GHEA Grapalat"/>
          <w:sz w:val="20"/>
        </w:rPr>
        <w:t>8.9.1</w:t>
      </w:r>
      <w:r w:rsidRPr="00C53EC8">
        <w:rPr>
          <w:rFonts w:ascii="GHEA Grapalat" w:hAnsi="GHEA Grapalat"/>
          <w:sz w:val="20"/>
          <w:lang w:val="hy-AM"/>
        </w:rPr>
        <w:t>.</w:t>
      </w:r>
      <w:r w:rsidRPr="00C53EC8">
        <w:rPr>
          <w:rFonts w:ascii="GHEA Grapalat" w:hAnsi="GHEA Grapalat"/>
          <w:sz w:val="20"/>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6324B6">
        <w:rPr>
          <w:rFonts w:ascii="GHEA Grapalat" w:hAnsi="GHEA Grapalat"/>
          <w:sz w:val="20"/>
        </w:rPr>
        <w:t>2026</w:t>
      </w:r>
      <w:r w:rsidRPr="00C53EC8">
        <w:rPr>
          <w:rFonts w:ascii="GHEA Grapalat" w:hAnsi="GHEA Grapalat"/>
          <w:sz w:val="20"/>
        </w:rPr>
        <w:t xml:space="preserve"> № 817-А, заявка участника отклоняется.</w:t>
      </w:r>
    </w:p>
    <w:p w14:paraId="444C76BE" w14:textId="77777777" w:rsidR="001A6D39" w:rsidRDefault="001A6D39" w:rsidP="001A6D39">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1A6D39">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w:t>
      </w:r>
      <w:r w:rsidRPr="00CE18BF">
        <w:rPr>
          <w:rFonts w:ascii="GHEA Grapalat" w:hAnsi="GHEA Grapalat"/>
          <w:sz w:val="24"/>
          <w:szCs w:val="24"/>
        </w:rPr>
        <w:lastRenderedPageBreak/>
        <w:t>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1A6D39">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1A6D39">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1A6D39">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w:t>
      </w:r>
      <w:r w:rsidRPr="00110330">
        <w:rPr>
          <w:rFonts w:ascii="GHEA Grapalat" w:hAnsi="GHEA Grapalat"/>
        </w:rPr>
        <w:lastRenderedPageBreak/>
        <w:t>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1A6D39">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1A6D39">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1A6D39">
      <w:pPr>
        <w:widowControl w:val="0"/>
        <w:ind w:left="284"/>
        <w:contextualSpacing/>
        <w:jc w:val="both"/>
        <w:rPr>
          <w:rFonts w:ascii="GHEA Grapalat" w:hAnsi="GHEA Grapalat"/>
        </w:rPr>
      </w:pPr>
    </w:p>
    <w:p w14:paraId="6F2307BE" w14:textId="77777777" w:rsidR="001A6D39" w:rsidRPr="009044F1" w:rsidRDefault="001A6D39" w:rsidP="001A6D39">
      <w:pPr>
        <w:widowControl w:val="0"/>
        <w:tabs>
          <w:tab w:val="left" w:pos="1276"/>
        </w:tabs>
        <w:spacing w:after="160"/>
        <w:ind w:firstLine="567"/>
        <w:jc w:val="both"/>
        <w:rPr>
          <w:rFonts w:ascii="GHEA Grapalat" w:hAnsi="GHEA Grapalat"/>
        </w:rPr>
      </w:pPr>
      <w:r w:rsidRPr="00B036B5">
        <w:rPr>
          <w:rFonts w:ascii="GHEA Grapalat" w:hAnsi="GHEA Grapalat"/>
          <w:color w:val="EE0000"/>
        </w:rPr>
        <w:t>8.1</w:t>
      </w:r>
      <w:r w:rsidRPr="00B036B5">
        <w:rPr>
          <w:rFonts w:ascii="GHEA Grapalat" w:hAnsi="GHEA Grapalat"/>
          <w:color w:val="EE0000"/>
          <w:lang w:val="hy-AM"/>
        </w:rPr>
        <w:t>5</w:t>
      </w:r>
      <w:r w:rsidRPr="00B036B5">
        <w:rPr>
          <w:rFonts w:ascii="GHEA Grapalat" w:hAnsi="GHEA Grapalat"/>
          <w:color w:val="EE0000"/>
        </w:rPr>
        <w:t xml:space="preserve"> </w:t>
      </w:r>
      <w:r>
        <w:rPr>
          <w:rFonts w:ascii="GHEA Grapalat" w:hAnsi="GHEA Grapalat"/>
        </w:rPr>
        <w:t>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1A6D39">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1A6D39">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1A6D39">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1A6D39">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1A6D3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1A6D39">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1A6D39">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1A6D3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1A6D39">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1A6D39">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1A6D39">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1A6D39">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1A6D39">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1A6D39">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1A6D39">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1A6D39">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1A6D39">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B46D58">
      <w:pPr>
        <w:widowControl w:val="0"/>
        <w:spacing w:after="160"/>
        <w:jc w:val="center"/>
        <w:rPr>
          <w:rFonts w:ascii="GHEA Grapalat" w:hAnsi="GHEA Grapalat"/>
          <w:b/>
        </w:rPr>
      </w:pPr>
    </w:p>
    <w:p w14:paraId="299DB22A" w14:textId="77777777" w:rsidR="00B73109" w:rsidRDefault="00B73109" w:rsidP="00B46D58">
      <w:pPr>
        <w:widowControl w:val="0"/>
        <w:spacing w:after="160"/>
        <w:jc w:val="center"/>
        <w:rPr>
          <w:rFonts w:ascii="GHEA Grapalat" w:hAnsi="GHEA Grapalat"/>
          <w:b/>
        </w:rPr>
      </w:pPr>
    </w:p>
    <w:p w14:paraId="21C8BADE"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B46D58">
      <w:pPr>
        <w:widowControl w:val="0"/>
        <w:spacing w:after="160"/>
        <w:jc w:val="center"/>
        <w:rPr>
          <w:rFonts w:ascii="GHEA Grapalat" w:hAnsi="GHEA Grapalat" w:cs="Arial"/>
          <w:b/>
          <w:iCs/>
        </w:rPr>
      </w:pPr>
    </w:p>
    <w:p w14:paraId="4FC7EE0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B46D58">
      <w:pPr>
        <w:widowControl w:val="0"/>
        <w:spacing w:after="16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B46D58">
      <w:pPr>
        <w:widowControl w:val="0"/>
        <w:spacing w:after="160"/>
        <w:jc w:val="center"/>
        <w:rPr>
          <w:rFonts w:ascii="GHEA Grapalat" w:hAnsi="GHEA Grapalat"/>
          <w:b/>
        </w:rPr>
      </w:pPr>
    </w:p>
    <w:p w14:paraId="07EA29F4" w14:textId="77777777" w:rsidR="00B73109" w:rsidRDefault="00B73109" w:rsidP="00B46D58">
      <w:pPr>
        <w:widowControl w:val="0"/>
        <w:spacing w:after="160"/>
        <w:jc w:val="center"/>
        <w:rPr>
          <w:rFonts w:ascii="GHEA Grapalat" w:hAnsi="GHEA Grapalat"/>
          <w:b/>
        </w:rPr>
      </w:pPr>
    </w:p>
    <w:p w14:paraId="3D5820A6"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B46D58">
      <w:pPr>
        <w:widowControl w:val="0"/>
        <w:spacing w:after="160"/>
        <w:jc w:val="center"/>
        <w:rPr>
          <w:rFonts w:ascii="GHEA Grapalat" w:hAnsi="GHEA Grapalat"/>
          <w:b/>
        </w:rPr>
      </w:pPr>
    </w:p>
    <w:p w14:paraId="2CB53DC9" w14:textId="77777777" w:rsidR="00B73109" w:rsidRPr="00572A57" w:rsidRDefault="00B73109" w:rsidP="00B46D58">
      <w:pPr>
        <w:widowControl w:val="0"/>
        <w:spacing w:after="160"/>
        <w:jc w:val="center"/>
        <w:rPr>
          <w:rFonts w:ascii="GHEA Grapalat" w:hAnsi="GHEA Grapalat"/>
          <w:b/>
        </w:rPr>
      </w:pPr>
    </w:p>
    <w:p w14:paraId="40101246" w14:textId="77777777"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lastRenderedPageBreak/>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3A3D9256"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1161ED" w:rsidRPr="000A4F21">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B73109">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B73109">
      <w:pPr>
        <w:rPr>
          <w:rFonts w:ascii="GHEA Grapalat" w:hAnsi="GHEA Grapalat"/>
        </w:rPr>
      </w:pPr>
    </w:p>
    <w:p w14:paraId="119A8C9B" w14:textId="77777777" w:rsidR="00B73109" w:rsidRDefault="00B73109" w:rsidP="00B73109">
      <w:pPr>
        <w:rPr>
          <w:rFonts w:ascii="GHEA Grapalat" w:hAnsi="GHEA Grapalat"/>
        </w:rPr>
      </w:pPr>
    </w:p>
    <w:p w14:paraId="7110C2D0" w14:textId="77777777" w:rsidR="00B73109" w:rsidRDefault="00B73109" w:rsidP="00B73109">
      <w:pPr>
        <w:widowControl w:val="0"/>
        <w:tabs>
          <w:tab w:val="left" w:pos="1276"/>
        </w:tabs>
        <w:spacing w:after="160"/>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B73109">
      <w:pPr>
        <w:rPr>
          <w:rFonts w:ascii="GHEA Grapalat" w:hAnsi="GHEA Grapalat"/>
        </w:rPr>
      </w:pPr>
    </w:p>
    <w:p w14:paraId="6B5EE8EE"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331AF18A"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CE75A2">
      <w:pPr>
        <w:pStyle w:val="FootnoteText"/>
        <w:jc w:val="both"/>
        <w:rPr>
          <w:ins w:id="9" w:author="Inesa Kocharyan" w:date="2022-05-27T11:21:00Z"/>
          <w:rFonts w:asciiTheme="minorHAnsi" w:hAnsiTheme="minorHAnsi"/>
          <w:i/>
        </w:rPr>
      </w:pPr>
    </w:p>
    <w:p w14:paraId="67CA32F3" w14:textId="77777777"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143E9D">
      <w:pPr>
        <w:widowControl w:val="0"/>
        <w:tabs>
          <w:tab w:val="left" w:pos="1276"/>
        </w:tabs>
        <w:spacing w:after="160"/>
        <w:ind w:firstLine="567"/>
        <w:jc w:val="both"/>
        <w:rPr>
          <w:rFonts w:ascii="GHEA Grapalat" w:hAnsi="GHEA Grapalat"/>
        </w:rPr>
      </w:pPr>
    </w:p>
    <w:p w14:paraId="4F48C68D" w14:textId="77777777" w:rsidR="00B73109" w:rsidRDefault="00B73109" w:rsidP="00143E9D">
      <w:pPr>
        <w:widowControl w:val="0"/>
        <w:tabs>
          <w:tab w:val="left" w:pos="1276"/>
        </w:tabs>
        <w:spacing w:after="160"/>
        <w:ind w:firstLine="567"/>
        <w:jc w:val="both"/>
        <w:rPr>
          <w:rFonts w:ascii="GHEA Grapalat" w:hAnsi="GHEA Grapalat"/>
        </w:rPr>
      </w:pPr>
    </w:p>
    <w:p w14:paraId="35F5F979" w14:textId="77777777" w:rsidR="00B73109" w:rsidRDefault="00B73109">
      <w:pPr>
        <w:rPr>
          <w:rFonts w:ascii="GHEA Grapalat" w:hAnsi="GHEA Grapalat"/>
        </w:rPr>
      </w:pPr>
      <w:r>
        <w:rPr>
          <w:rFonts w:ascii="GHEA Grapalat" w:hAnsi="GHEA Grapalat"/>
        </w:rPr>
        <w:br w:type="page"/>
      </w:r>
    </w:p>
    <w:p w14:paraId="3870602A" w14:textId="77777777" w:rsidR="0035631F" w:rsidRDefault="005B796C" w:rsidP="005B796C">
      <w:pPr>
        <w:widowControl w:val="0"/>
        <w:tabs>
          <w:tab w:val="left" w:pos="1276"/>
        </w:tabs>
        <w:spacing w:after="160"/>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10"/>
        <w:t>13</w:t>
      </w:r>
      <w:r w:rsidR="00A6609C" w:rsidRPr="0054287C">
        <w:rPr>
          <w:rFonts w:ascii="GHEA Grapalat" w:hAnsi="GHEA Grapalat"/>
        </w:rPr>
        <w:t xml:space="preserve"> </w:t>
      </w:r>
    </w:p>
    <w:p w14:paraId="4A25F07E"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1"/>
        <w:t>14</w:t>
      </w:r>
      <w:r w:rsidR="00375E5E" w:rsidRPr="001775FE">
        <w:rPr>
          <w:rFonts w:ascii="GHEA Grapalat" w:hAnsi="GHEA Grapalat"/>
        </w:rPr>
        <w:t>.</w:t>
      </w:r>
    </w:p>
    <w:p w14:paraId="5187B554"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4127B5">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4127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FA06DB">
      <w:pPr>
        <w:widowControl w:val="0"/>
        <w:tabs>
          <w:tab w:val="left" w:pos="1134"/>
        </w:tabs>
        <w:spacing w:after="160"/>
        <w:ind w:firstLine="567"/>
        <w:jc w:val="both"/>
        <w:rPr>
          <w:rFonts w:ascii="GHEA Grapalat" w:hAnsi="GHEA Grapalat"/>
        </w:rPr>
      </w:pPr>
      <w:r w:rsidRPr="005114D0">
        <w:rPr>
          <w:rFonts w:ascii="GHEA Grapalat" w:hAnsi="GHEA Grapalat"/>
        </w:rPr>
        <w:lastRenderedPageBreak/>
        <w:tab/>
      </w:r>
    </w:p>
    <w:p w14:paraId="501C3218" w14:textId="77777777" w:rsidR="008C28C9" w:rsidRDefault="008C28C9" w:rsidP="008C28C9">
      <w:pPr>
        <w:widowControl w:val="0"/>
        <w:tabs>
          <w:tab w:val="left" w:pos="1134"/>
        </w:tabs>
        <w:spacing w:after="160"/>
        <w:ind w:firstLine="567"/>
        <w:jc w:val="center"/>
        <w:rPr>
          <w:rFonts w:ascii="GHEA Grapalat" w:hAnsi="GHEA Grapalat"/>
          <w:b/>
          <w:lang w:val="hy-AM"/>
        </w:rPr>
      </w:pPr>
    </w:p>
    <w:p w14:paraId="64BAB0C9"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2"/>
        <w:t>15</w:t>
      </w:r>
      <w:r w:rsidRPr="009044F1">
        <w:rPr>
          <w:rFonts w:ascii="GHEA Grapalat" w:hAnsi="GHEA Grapalat"/>
        </w:rPr>
        <w:t>.</w:t>
      </w:r>
    </w:p>
    <w:p w14:paraId="30AECE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B46D58">
      <w:pPr>
        <w:widowControl w:val="0"/>
        <w:spacing w:after="160"/>
        <w:ind w:left="567" w:right="565"/>
        <w:jc w:val="center"/>
        <w:rPr>
          <w:rFonts w:ascii="GHEA Grapalat" w:hAnsi="GHEA Grapalat"/>
          <w:b/>
        </w:rPr>
      </w:pPr>
    </w:p>
    <w:p w14:paraId="786856D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B46D58">
      <w:pPr>
        <w:widowControl w:val="0"/>
        <w:spacing w:after="160"/>
        <w:ind w:firstLine="567"/>
        <w:jc w:val="both"/>
        <w:rPr>
          <w:rFonts w:ascii="GHEA Grapalat" w:hAnsi="GHEA Grapalat"/>
        </w:rPr>
      </w:pPr>
    </w:p>
    <w:p w14:paraId="056664C3"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lastRenderedPageBreak/>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7B3A2A">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7B3A2A">
      <w:pPr>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B46D58">
      <w:pPr>
        <w:widowControl w:val="0"/>
        <w:spacing w:after="160"/>
        <w:jc w:val="center"/>
        <w:rPr>
          <w:rFonts w:ascii="GHEA Grapalat" w:hAnsi="GHEA Grapalat"/>
          <w:b/>
        </w:rPr>
      </w:pPr>
    </w:p>
    <w:p w14:paraId="50EBE642" w14:textId="17D31105"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725E77" w:rsidRPr="000A4F21">
        <w:rPr>
          <w:rFonts w:ascii="GHEA Grapalat" w:hAnsi="GHEA Grapalat"/>
          <w:b/>
        </w:rPr>
        <w:t>ЗАПРОСЕ КОТИРОВОК</w:t>
      </w:r>
      <w:r w:rsidR="00725E77">
        <w:rPr>
          <w:rFonts w:ascii="GHEA Grapalat" w:hAnsi="GHEA Grapalat"/>
          <w:b/>
          <w:color w:val="EE0000"/>
        </w:rPr>
        <w:t xml:space="preserve"> </w:t>
      </w:r>
    </w:p>
    <w:p w14:paraId="04ED5BDB" w14:textId="77777777" w:rsidR="00096865" w:rsidRPr="009044F1" w:rsidRDefault="00096865" w:rsidP="00B46D58">
      <w:pPr>
        <w:widowControl w:val="0"/>
        <w:spacing w:after="160"/>
        <w:jc w:val="center"/>
        <w:rPr>
          <w:rFonts w:ascii="GHEA Grapalat" w:hAnsi="GHEA Grapalat"/>
        </w:rPr>
      </w:pPr>
    </w:p>
    <w:p w14:paraId="20E986E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3"/>
        <w:t>16</w:t>
      </w:r>
    </w:p>
    <w:p w14:paraId="54B17278" w14:textId="77777777" w:rsidR="00110AD8" w:rsidRPr="00B138F3" w:rsidRDefault="00110AD8" w:rsidP="00110AD8">
      <w:pPr>
        <w:widowControl w:val="0"/>
        <w:tabs>
          <w:tab w:val="left" w:pos="1134"/>
        </w:tabs>
        <w:spacing w:after="160"/>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w:t>
      </w:r>
      <w:r w:rsidRPr="00B138F3">
        <w:rPr>
          <w:rFonts w:ascii="GHEA Grapalat" w:hAnsi="GHEA Grapalat"/>
        </w:rPr>
        <w:lastRenderedPageBreak/>
        <w:t>гарантии.</w:t>
      </w:r>
      <w:r w:rsidRPr="00D27BE8">
        <w:rPr>
          <w:rFonts w:ascii="GHEA Grapalat" w:hAnsi="GHEA Grapalat"/>
        </w:rPr>
        <w:t xml:space="preserve"> </w:t>
      </w:r>
      <w:r>
        <w:rPr>
          <w:rStyle w:val="FootnoteReference"/>
          <w:rFonts w:ascii="GHEA Grapalat" w:hAnsi="GHEA Grapalat"/>
        </w:rPr>
        <w:footnoteReference w:customMarkFollows="1" w:id="14"/>
        <w:t>17</w:t>
      </w:r>
    </w:p>
    <w:p w14:paraId="06C4FD22"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138C53A"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0DE303B" w14:textId="77777777" w:rsidR="0014410F" w:rsidRPr="00E506C9" w:rsidRDefault="0014410F" w:rsidP="0014410F">
      <w:pPr>
        <w:pStyle w:val="norm"/>
        <w:widowControl w:val="0"/>
        <w:tabs>
          <w:tab w:val="left" w:pos="1134"/>
        </w:tabs>
        <w:spacing w:after="160" w:line="240" w:lineRule="auto"/>
        <w:ind w:firstLine="567"/>
        <w:contextualSpacing/>
        <w:rPr>
          <w:rFonts w:ascii="GHEA Grapalat" w:hAnsi="GHEA Grapalat"/>
          <w:b/>
          <w:bCs/>
          <w:sz w:val="24"/>
          <w:szCs w:val="24"/>
        </w:rPr>
      </w:pPr>
      <w:bookmarkStart w:id="11" w:name="_Hlk160089837"/>
      <w:r w:rsidRPr="00E506C9">
        <w:rPr>
          <w:rFonts w:ascii="GHEA Grapalat" w:hAnsi="GHEA Grapalat"/>
          <w:b/>
          <w:bCs/>
          <w:sz w:val="24"/>
          <w:szCs w:val="24"/>
        </w:rPr>
        <w:t>2.6 При закупке строительных работ:</w:t>
      </w:r>
    </w:p>
    <w:p w14:paraId="16ED38BA" w14:textId="77777777" w:rsidR="0014410F" w:rsidRPr="00E506C9" w:rsidRDefault="0014410F" w:rsidP="0014410F">
      <w:pPr>
        <w:pStyle w:val="HTMLPreformatted"/>
        <w:shd w:val="clear" w:color="auto" w:fill="F8F9FA"/>
        <w:contextualSpacing/>
        <w:jc w:val="both"/>
        <w:rPr>
          <w:rFonts w:ascii="GHEA Grapalat" w:hAnsi="GHEA Grapalat"/>
          <w:b/>
          <w:bCs/>
          <w:sz w:val="24"/>
          <w:szCs w:val="24"/>
          <w:lang w:val="ru-RU"/>
        </w:rPr>
      </w:pPr>
      <w:r w:rsidRPr="00E506C9">
        <w:rPr>
          <w:rFonts w:ascii="GHEA Grapalat" w:hAnsi="GHEA Grapalat"/>
          <w:b/>
          <w:bCs/>
          <w:lang w:val="ru-RU"/>
        </w:rPr>
        <w:t>-</w:t>
      </w:r>
      <w:r w:rsidRPr="00E506C9">
        <w:rPr>
          <w:rFonts w:ascii="GHEA Grapalat" w:hAnsi="GHEA Grapalat" w:cs="Times New Roman"/>
          <w:b/>
          <w:bCs/>
          <w:sz w:val="24"/>
          <w:szCs w:val="24"/>
          <w:lang w:val="ru-RU" w:eastAsia="ru-RU" w:bidi="ru-RU"/>
        </w:rPr>
        <w:t>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утверждается отдельным приложением к заключаемому договору.</w:t>
      </w:r>
      <w:r w:rsidRPr="00E506C9">
        <w:rPr>
          <w:rStyle w:val="FootnoteReference"/>
          <w:rFonts w:ascii="GHEA Grapalat" w:hAnsi="GHEA Grapalat"/>
          <w:b/>
          <w:bCs/>
          <w:sz w:val="24"/>
          <w:szCs w:val="24"/>
          <w:lang w:val="ru-RU"/>
        </w:rPr>
        <w:footnoteReference w:customMarkFollows="1" w:id="15"/>
        <w:t>18</w:t>
      </w:r>
      <w:r w:rsidRPr="00E506C9">
        <w:rPr>
          <w:rFonts w:ascii="GHEA Grapalat" w:hAnsi="GHEA Grapalat"/>
          <w:b/>
          <w:bCs/>
          <w:sz w:val="24"/>
          <w:szCs w:val="24"/>
          <w:lang w:val="ru-RU"/>
        </w:rPr>
        <w:t xml:space="preserve"> </w:t>
      </w:r>
    </w:p>
    <w:bookmarkEnd w:id="11"/>
    <w:p w14:paraId="4B2C2D11"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F27A50">
      <w:pPr>
        <w:pStyle w:val="norm"/>
        <w:spacing w:line="240" w:lineRule="auto"/>
        <w:rPr>
          <w:rFonts w:ascii="GHEA Grapalat" w:hAnsi="GHEA Grapalat"/>
          <w:sz w:val="24"/>
          <w:szCs w:val="24"/>
        </w:rPr>
      </w:pPr>
    </w:p>
    <w:p w14:paraId="6E5E71DF"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1002E0B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2C18B2D8"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725E77">
        <w:rPr>
          <w:rFonts w:ascii="GHEA Grapalat" w:hAnsi="GHEA Grapalat"/>
          <w:b/>
          <w:sz w:val="24"/>
          <w:szCs w:val="24"/>
        </w:rPr>
        <w:t xml:space="preserve">ЗАПРОСЕ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D3E25">
        <w:rPr>
          <w:rFonts w:ascii="GHEA Grapalat" w:hAnsi="GHEA Grapalat"/>
          <w:b/>
          <w:sz w:val="24"/>
          <w:szCs w:val="24"/>
        </w:rPr>
        <w:t>EQ-GHAShDzB-</w:t>
      </w:r>
      <w:r w:rsidR="00D74570">
        <w:rPr>
          <w:rFonts w:ascii="GHEA Grapalat" w:hAnsi="GHEA Grapalat"/>
          <w:b/>
          <w:sz w:val="24"/>
          <w:szCs w:val="24"/>
        </w:rPr>
        <w:t>26/36</w:t>
      </w:r>
    </w:p>
    <w:p w14:paraId="6F1DE183" w14:textId="77777777" w:rsidR="00B2572B" w:rsidRPr="00374F4A" w:rsidRDefault="00B2572B" w:rsidP="00B46D58">
      <w:pPr>
        <w:widowControl w:val="0"/>
        <w:spacing w:after="120"/>
        <w:jc w:val="center"/>
        <w:rPr>
          <w:rFonts w:ascii="GHEA Grapalat" w:hAnsi="GHEA Grapalat" w:cs="Sylfaen"/>
          <w:b/>
        </w:rPr>
      </w:pPr>
    </w:p>
    <w:p w14:paraId="686152BA"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29919166"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725E77">
        <w:rPr>
          <w:rFonts w:ascii="GHEA Grapalat" w:hAnsi="GHEA Grapalat"/>
          <w:color w:val="auto"/>
          <w:sz w:val="24"/>
          <w:szCs w:val="24"/>
        </w:rPr>
        <w:t xml:space="preserve">ЗАПРОСЕ КОТИРОВОК </w:t>
      </w:r>
      <w:r w:rsidR="00AA7117" w:rsidRPr="00374F4A">
        <w:rPr>
          <w:rFonts w:ascii="GHEA Grapalat" w:hAnsi="GHEA Grapalat"/>
          <w:color w:val="auto"/>
          <w:sz w:val="24"/>
          <w:szCs w:val="24"/>
        </w:rPr>
        <w:t xml:space="preserve"> </w:t>
      </w:r>
    </w:p>
    <w:p w14:paraId="0376009C" w14:textId="77777777" w:rsidR="00B2572B" w:rsidRPr="00374F4A" w:rsidRDefault="00B2572B" w:rsidP="00B46D58">
      <w:pPr>
        <w:widowControl w:val="0"/>
        <w:spacing w:after="120"/>
        <w:jc w:val="center"/>
        <w:rPr>
          <w:rFonts w:ascii="GHEA Grapalat" w:hAnsi="GHEA Grapalat"/>
        </w:rPr>
      </w:pPr>
    </w:p>
    <w:p w14:paraId="610210D9"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58D1EBD0"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5D3E25">
        <w:rPr>
          <w:rFonts w:ascii="GHEA Grapalat" w:hAnsi="GHEA Grapalat"/>
        </w:rPr>
        <w:t>EQ-GHAShDzB-</w:t>
      </w:r>
      <w:r w:rsidR="00D74570">
        <w:rPr>
          <w:rFonts w:ascii="GHEA Grapalat" w:hAnsi="GHEA Grapalat"/>
        </w:rPr>
        <w:t>26/36</w:t>
      </w:r>
      <w:r w:rsidR="006132ED">
        <w:rPr>
          <w:rFonts w:ascii="GHEA Grapalat" w:hAnsi="GHEA Grapalat"/>
        </w:rPr>
        <w:t>"</w:t>
      </w:r>
    </w:p>
    <w:p w14:paraId="1955044E"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6D92D928" w14:textId="69221483" w:rsidR="00374F4A" w:rsidRPr="00DA5EA0" w:rsidRDefault="00725E77" w:rsidP="00B46D58">
      <w:pPr>
        <w:spacing w:after="160"/>
        <w:jc w:val="both"/>
        <w:rPr>
          <w:rFonts w:ascii="GHEA Grapalat" w:hAnsi="GHEA Grapalat"/>
        </w:rPr>
      </w:pPr>
      <w:r>
        <w:rPr>
          <w:rFonts w:ascii="GHEA Grapalat" w:hAnsi="GHEA Grapalat"/>
        </w:rPr>
        <w:t xml:space="preserve">ЗАПРОСЕ КОТИРОВОК </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B46D58">
      <w:pPr>
        <w:jc w:val="both"/>
        <w:rPr>
          <w:rFonts w:ascii="GHEA Grapalat" w:hAnsi="GHEA Grapalat"/>
        </w:rPr>
      </w:pPr>
    </w:p>
    <w:p w14:paraId="35089E5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B46D58">
      <w:pPr>
        <w:jc w:val="both"/>
        <w:rPr>
          <w:rFonts w:ascii="GHEA Grapalat" w:hAnsi="GHEA Grapalat"/>
        </w:rPr>
      </w:pPr>
    </w:p>
    <w:p w14:paraId="565995C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B46D58">
      <w:pPr>
        <w:jc w:val="both"/>
        <w:rPr>
          <w:rFonts w:ascii="GHEA Grapalat" w:hAnsi="GHEA Grapalat"/>
        </w:rPr>
      </w:pPr>
    </w:p>
    <w:p w14:paraId="4B2B17B9"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F96993">
      <w:pPr>
        <w:jc w:val="both"/>
        <w:rPr>
          <w:rFonts w:ascii="GHEA Grapalat" w:hAnsi="GHEA Grapalat"/>
        </w:rPr>
      </w:pPr>
    </w:p>
    <w:p w14:paraId="7C7E209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F96993">
      <w:pPr>
        <w:jc w:val="both"/>
        <w:rPr>
          <w:rFonts w:ascii="GHEA Grapalat" w:hAnsi="GHEA Grapalat"/>
          <w:sz w:val="18"/>
          <w:szCs w:val="18"/>
        </w:rPr>
      </w:pPr>
    </w:p>
    <w:p w14:paraId="21131C71"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B16483">
      <w:pPr>
        <w:tabs>
          <w:tab w:val="left" w:pos="7371"/>
        </w:tabs>
        <w:spacing w:after="160"/>
        <w:ind w:left="3544" w:firstLine="3"/>
        <w:jc w:val="both"/>
        <w:rPr>
          <w:rFonts w:ascii="GHEA Grapalat" w:hAnsi="GHEA Grapalat"/>
          <w:sz w:val="16"/>
        </w:rPr>
      </w:pPr>
    </w:p>
    <w:p w14:paraId="6838DB28"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C65D59">
      <w:pPr>
        <w:rPr>
          <w:ins w:id="12" w:author="Vardan" w:date="2022-10-29T19:53:00Z"/>
          <w:rFonts w:ascii="GHEA Grapalat" w:hAnsi="GHEA Grapalat"/>
          <w:i/>
          <w:sz w:val="16"/>
          <w:highlight w:val="cyan"/>
          <w:vertAlign w:val="superscript"/>
          <w:lang w:val="es-ES"/>
        </w:rPr>
      </w:pPr>
    </w:p>
    <w:p w14:paraId="0781701B" w14:textId="0E2E8058" w:rsidR="00C65D59" w:rsidRPr="00800B26" w:rsidRDefault="00C65D59" w:rsidP="00C65D59">
      <w:pPr>
        <w:rPr>
          <w:rFonts w:ascii="GHEA Grapalat" w:hAnsi="GHEA Grapalat" w:cs="Sylfaen"/>
          <w:sz w:val="20"/>
          <w:lang w:val="hy-AM"/>
        </w:rPr>
      </w:pPr>
      <w:r w:rsidRPr="00800B26">
        <w:rPr>
          <w:rFonts w:ascii="GHEA Grapalat" w:hAnsi="GHEA Grapalat"/>
          <w:lang w:val="hy-AM"/>
        </w:rPr>
        <w:lastRenderedPageBreak/>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725E77">
        <w:rPr>
          <w:rFonts w:ascii="GHEA Grapalat" w:hAnsi="GHEA Grapalat"/>
        </w:rPr>
        <w:t xml:space="preserve">ЗАПРОСЕ КОТИРОВОК </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5D3E25">
        <w:rPr>
          <w:rFonts w:ascii="GHEA Grapalat" w:hAnsi="GHEA Grapalat"/>
        </w:rPr>
        <w:t>EQ-GHAShDzB-</w:t>
      </w:r>
      <w:r w:rsidR="00D74570">
        <w:rPr>
          <w:rFonts w:ascii="GHEA Grapalat" w:hAnsi="GHEA Grapalat"/>
        </w:rPr>
        <w:t>26/36</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442567F9"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725E77">
        <w:rPr>
          <w:rFonts w:ascii="GHEA Grapalat" w:hAnsi="GHEA Grapalat"/>
        </w:rPr>
        <w:t xml:space="preserve">ЗАПРОСЕ КОТИРОВОК </w:t>
      </w:r>
      <w:r w:rsidR="00305944" w:rsidRPr="00AC309E">
        <w:rPr>
          <w:rFonts w:ascii="GHEA Grapalat" w:hAnsi="GHEA Grapalat"/>
        </w:rPr>
        <w:t xml:space="preserve"> </w:t>
      </w:r>
      <w:r w:rsidR="006B3E56" w:rsidRPr="00AC309E">
        <w:rPr>
          <w:rFonts w:ascii="GHEA Grapalat" w:hAnsi="GHEA Grapalat"/>
        </w:rPr>
        <w:t xml:space="preserve">под кодом </w:t>
      </w:r>
      <w:r w:rsidR="005D3E25">
        <w:rPr>
          <w:rFonts w:ascii="GHEA Grapalat" w:hAnsi="GHEA Grapalat"/>
        </w:rPr>
        <w:t>EQ-GHAShDzB-</w:t>
      </w:r>
      <w:r w:rsidR="00D74570">
        <w:rPr>
          <w:rFonts w:ascii="GHEA Grapalat" w:hAnsi="GHEA Grapalat"/>
        </w:rPr>
        <w:t>26/36</w:t>
      </w:r>
      <w:r w:rsidR="006B3E56" w:rsidRPr="00AC309E">
        <w:rPr>
          <w:rFonts w:ascii="GHEA Grapalat" w:hAnsi="GHEA Grapalat"/>
        </w:rPr>
        <w:t>*</w:t>
      </w:r>
    </w:p>
    <w:p w14:paraId="744A8BA3" w14:textId="77777777" w:rsidR="006B3E56" w:rsidRPr="00AC309E" w:rsidRDefault="006B3E56">
      <w:pPr>
        <w:pStyle w:val="ListParagraph"/>
        <w:widowControl w:val="0"/>
        <w:numPr>
          <w:ilvl w:val="0"/>
          <w:numId w:val="8"/>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2071A333" w:rsidR="006B3E56" w:rsidRPr="00AC309E" w:rsidRDefault="006B3E56">
      <w:pPr>
        <w:pStyle w:val="ListParagraph"/>
        <w:widowControl w:val="0"/>
        <w:numPr>
          <w:ilvl w:val="0"/>
          <w:numId w:val="8"/>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725E77">
        <w:rPr>
          <w:rFonts w:ascii="GHEA Grapalat" w:hAnsi="GHEA Grapalat"/>
        </w:rPr>
        <w:t xml:space="preserve">ЗАПРОСЕ КОТИРОВОК </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B46D58">
      <w:pPr>
        <w:widowControl w:val="0"/>
        <w:spacing w:after="160"/>
        <w:jc w:val="both"/>
        <w:rPr>
          <w:ins w:id="13"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6"/>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B46D58">
      <w:pPr>
        <w:jc w:val="both"/>
        <w:rPr>
          <w:rFonts w:ascii="GHEA Grapalat" w:hAnsi="GHEA Grapalat"/>
        </w:rPr>
      </w:pPr>
    </w:p>
    <w:p w14:paraId="3C3FD82F" w14:textId="77777777" w:rsidR="006B3E56" w:rsidRDefault="00990559" w:rsidP="002B05FA">
      <w:pPr>
        <w:ind w:firstLine="708"/>
        <w:jc w:val="both"/>
        <w:rPr>
          <w:rFonts w:ascii="GHEA Grapalat" w:hAnsi="GHEA Grapalat"/>
        </w:rPr>
      </w:pPr>
      <w:r w:rsidRPr="000858EB">
        <w:rPr>
          <w:rFonts w:ascii="GHEA Grapalat" w:hAnsi="GHEA Grapalat"/>
        </w:rPr>
        <w:lastRenderedPageBreak/>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7"/>
        <w:t>***</w:t>
      </w:r>
      <w:r w:rsidR="00DA5D3D" w:rsidRPr="000858EB">
        <w:rPr>
          <w:rFonts w:ascii="GHEA Grapalat" w:hAnsi="GHEA Grapalat"/>
        </w:rPr>
        <w:t xml:space="preserve"> </w:t>
      </w:r>
    </w:p>
    <w:p w14:paraId="3675E309" w14:textId="77777777" w:rsidR="0014410F" w:rsidRDefault="0014410F" w:rsidP="00924268">
      <w:pPr>
        <w:jc w:val="right"/>
        <w:rPr>
          <w:rFonts w:ascii="GHEA Grapalat" w:hAnsi="GHEA Grapalat"/>
          <w:b/>
        </w:rPr>
      </w:pPr>
    </w:p>
    <w:p w14:paraId="3011FDF5" w14:textId="77777777" w:rsidR="0014410F" w:rsidRDefault="0014410F" w:rsidP="00924268">
      <w:pPr>
        <w:jc w:val="right"/>
        <w:rPr>
          <w:rFonts w:ascii="GHEA Grapalat" w:hAnsi="GHEA Grapalat"/>
          <w:b/>
        </w:rPr>
      </w:pPr>
    </w:p>
    <w:p w14:paraId="1C2A36AD" w14:textId="77777777" w:rsidR="0014410F" w:rsidRDefault="0014410F" w:rsidP="00924268">
      <w:pPr>
        <w:jc w:val="right"/>
        <w:rPr>
          <w:rFonts w:ascii="GHEA Grapalat" w:hAnsi="GHEA Grapalat"/>
          <w:b/>
        </w:rPr>
      </w:pPr>
    </w:p>
    <w:p w14:paraId="45A45F29" w14:textId="77777777" w:rsidR="0014410F" w:rsidRDefault="0014410F" w:rsidP="00924268">
      <w:pPr>
        <w:jc w:val="right"/>
        <w:rPr>
          <w:rFonts w:ascii="GHEA Grapalat" w:hAnsi="GHEA Grapalat"/>
          <w:b/>
        </w:rPr>
      </w:pPr>
    </w:p>
    <w:p w14:paraId="083953BC" w14:textId="77777777" w:rsidR="0014410F" w:rsidRPr="009044F1" w:rsidRDefault="0014410F" w:rsidP="0014410F">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582B2A">
        <w:rPr>
          <w:rFonts w:ascii="GHEA Grapalat" w:hAnsi="GHEA Grapalat"/>
          <w:b/>
          <w:i w:val="0"/>
          <w:sz w:val="24"/>
          <w:szCs w:val="24"/>
        </w:rPr>
        <w:t>.</w:t>
      </w:r>
      <w:r w:rsidRPr="009044F1">
        <w:rPr>
          <w:rFonts w:ascii="GHEA Grapalat" w:hAnsi="GHEA Grapalat"/>
          <w:b/>
          <w:i w:val="0"/>
          <w:sz w:val="24"/>
          <w:szCs w:val="24"/>
        </w:rPr>
        <w:t>1</w:t>
      </w:r>
    </w:p>
    <w:p w14:paraId="1A4E0A72" w14:textId="63C5CF7F" w:rsidR="0014410F" w:rsidRPr="009044F1" w:rsidRDefault="0014410F" w:rsidP="0014410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25E77" w:rsidRPr="000A4F21">
        <w:rPr>
          <w:rFonts w:ascii="GHEA Grapalat" w:hAnsi="GHEA Grapalat"/>
          <w:b/>
          <w:sz w:val="24"/>
          <w:szCs w:val="24"/>
        </w:rPr>
        <w:t>ЗАПРОСЕ КОТИРОВОК</w:t>
      </w:r>
      <w:r w:rsidR="00725E77">
        <w:rPr>
          <w:rFonts w:ascii="GHEA Grapalat" w:hAnsi="GHEA Grapalat"/>
          <w:b/>
          <w:color w:val="EE0000"/>
          <w:sz w:val="24"/>
          <w:szCs w:val="24"/>
        </w:rPr>
        <w:t xml:space="preserve"> </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071E49">
        <w:rPr>
          <w:rFonts w:ascii="GHEA Grapalat" w:hAnsi="GHEA Grapalat"/>
          <w:b/>
          <w:sz w:val="24"/>
          <w:szCs w:val="24"/>
        </w:rPr>
        <w:t>EQ-GHAShDzB-</w:t>
      </w:r>
      <w:r w:rsidR="00D74570">
        <w:rPr>
          <w:rFonts w:ascii="GHEA Grapalat" w:hAnsi="GHEA Grapalat"/>
          <w:b/>
          <w:sz w:val="24"/>
          <w:szCs w:val="24"/>
        </w:rPr>
        <w:t>26/36</w:t>
      </w:r>
      <w:r>
        <w:rPr>
          <w:rStyle w:val="FootnoteReference"/>
          <w:rFonts w:ascii="GHEA Grapalat" w:hAnsi="GHEA Grapalat"/>
          <w:b/>
          <w:sz w:val="24"/>
          <w:szCs w:val="24"/>
        </w:rPr>
        <w:t>*</w:t>
      </w:r>
    </w:p>
    <w:p w14:paraId="3EF38544" w14:textId="77777777" w:rsidR="0014410F" w:rsidRPr="009044F1" w:rsidDel="001C3740" w:rsidRDefault="0014410F" w:rsidP="0014410F">
      <w:pPr>
        <w:widowControl w:val="0"/>
        <w:spacing w:after="160"/>
        <w:ind w:left="567" w:right="565"/>
        <w:jc w:val="center"/>
        <w:rPr>
          <w:del w:id="14" w:author="Inesa Kocharyan" w:date="2024-02-09T14:51:00Z"/>
          <w:rFonts w:ascii="GHEA Grapalat" w:hAnsi="GHEA Grapalat"/>
          <w:b/>
        </w:rPr>
      </w:pPr>
    </w:p>
    <w:p w14:paraId="1F4C50FB" w14:textId="77777777" w:rsidR="0014410F" w:rsidRPr="00391653" w:rsidRDefault="0014410F" w:rsidP="0014410F">
      <w:pPr>
        <w:widowControl w:val="0"/>
        <w:spacing w:after="160"/>
        <w:ind w:left="567" w:right="565"/>
        <w:jc w:val="center"/>
        <w:rPr>
          <w:rFonts w:ascii="GHEA Grapalat" w:hAnsi="GHEA Grapalat"/>
          <w:b/>
          <w:lang w:val="hy-AM"/>
        </w:rPr>
      </w:pPr>
      <w:r>
        <w:rPr>
          <w:rFonts w:ascii="GHEA Grapalat" w:hAnsi="GHEA Grapalat"/>
          <w:b/>
        </w:rPr>
        <w:t>ЗАВЕРЕНИЕ</w:t>
      </w:r>
    </w:p>
    <w:p w14:paraId="4DCB6767" w14:textId="77777777" w:rsidR="0014410F" w:rsidRDefault="0014410F" w:rsidP="0014410F">
      <w:pPr>
        <w:pStyle w:val="Heading3"/>
        <w:keepNext w:val="0"/>
        <w:widowControl w:val="0"/>
        <w:spacing w:after="160" w:line="240" w:lineRule="auto"/>
        <w:ind w:left="567" w:right="565"/>
        <w:rPr>
          <w:rFonts w:ascii="GHEA Grapalat" w:hAnsi="GHEA Grapalat"/>
          <w:b/>
          <w:i w:val="0"/>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0F4AB96E" w14:textId="77777777" w:rsidR="0014410F" w:rsidRDefault="0014410F" w:rsidP="0014410F"/>
    <w:p w14:paraId="40B870BA" w14:textId="77777777" w:rsidR="0014410F" w:rsidRPr="00B81A8E" w:rsidRDefault="0014410F" w:rsidP="0014410F"/>
    <w:p w14:paraId="7EC95925" w14:textId="77777777" w:rsidR="0014410F" w:rsidRDefault="0014410F" w:rsidP="0014410F">
      <w:pPr>
        <w:widowControl w:val="0"/>
        <w:spacing w:after="120"/>
        <w:jc w:val="both"/>
        <w:rPr>
          <w:rFonts w:ascii="GHEA Grapalat" w:hAnsi="GHEA Grapalat"/>
        </w:rPr>
      </w:pPr>
      <w:r w:rsidRPr="00DD2B43">
        <w:rPr>
          <w:rFonts w:ascii="GHEA Grapalat" w:hAnsi="GHEA Grapalat"/>
        </w:rPr>
        <w:t>________</w:t>
      </w:r>
      <w:r>
        <w:rPr>
          <w:rFonts w:ascii="GHEA Grapalat" w:hAnsi="GHEA Grapalat"/>
        </w:rPr>
        <w:t xml:space="preserve">____________________________________________________________                               </w:t>
      </w:r>
    </w:p>
    <w:p w14:paraId="0D6DEEE2" w14:textId="77777777" w:rsidR="0014410F" w:rsidRPr="00430541" w:rsidRDefault="0014410F" w:rsidP="0014410F">
      <w:pPr>
        <w:widowControl w:val="0"/>
        <w:spacing w:after="120"/>
        <w:jc w:val="both"/>
        <w:rPr>
          <w:rFonts w:ascii="GHEA Grapalat" w:hAnsi="GHEA Grapalat" w:cs="Arial"/>
          <w:sz w:val="16"/>
          <w:u w:val="single"/>
        </w:rPr>
      </w:pPr>
      <w:r>
        <w:rPr>
          <w:rFonts w:ascii="GHEA Grapalat" w:hAnsi="GHEA Grapalat"/>
          <w:sz w:val="16"/>
        </w:rPr>
        <w:t xml:space="preserve">                                              </w:t>
      </w:r>
      <w:r w:rsidRPr="00430541">
        <w:rPr>
          <w:rFonts w:ascii="GHEA Grapalat" w:hAnsi="GHEA Grapalat"/>
          <w:sz w:val="16"/>
        </w:rPr>
        <w:t>наименование участника</w:t>
      </w:r>
    </w:p>
    <w:p w14:paraId="2AC148CF" w14:textId="77777777" w:rsidR="0014410F" w:rsidRDefault="0014410F" w:rsidP="00924268">
      <w:pPr>
        <w:jc w:val="right"/>
        <w:rPr>
          <w:rFonts w:ascii="GHEA Grapalat" w:hAnsi="GHEA Grapalat"/>
          <w:b/>
        </w:rPr>
      </w:pPr>
    </w:p>
    <w:p w14:paraId="76081E93" w14:textId="77777777" w:rsidR="0014410F" w:rsidRDefault="0014410F" w:rsidP="00924268">
      <w:pPr>
        <w:jc w:val="right"/>
        <w:rPr>
          <w:rFonts w:ascii="GHEA Grapalat" w:hAnsi="GHEA Grapalat"/>
          <w:b/>
        </w:rPr>
      </w:pPr>
    </w:p>
    <w:p w14:paraId="334B2910" w14:textId="77777777" w:rsidR="0014410F" w:rsidRDefault="0014410F" w:rsidP="00924268">
      <w:pPr>
        <w:jc w:val="right"/>
        <w:rPr>
          <w:rFonts w:ascii="GHEA Grapalat" w:hAnsi="GHEA Grapalat"/>
          <w:b/>
        </w:rPr>
      </w:pPr>
    </w:p>
    <w:p w14:paraId="0D158F0F" w14:textId="77777777" w:rsidR="0014410F" w:rsidRDefault="0014410F" w:rsidP="00924268">
      <w:pPr>
        <w:jc w:val="right"/>
        <w:rPr>
          <w:rFonts w:ascii="GHEA Grapalat" w:hAnsi="GHEA Grapalat"/>
          <w:b/>
        </w:rPr>
      </w:pPr>
    </w:p>
    <w:p w14:paraId="0A71D69B" w14:textId="77777777" w:rsidR="0014410F" w:rsidRDefault="0014410F" w:rsidP="00924268">
      <w:pPr>
        <w:jc w:val="right"/>
        <w:rPr>
          <w:rFonts w:ascii="GHEA Grapalat" w:hAnsi="GHEA Grapalat"/>
          <w:b/>
        </w:rPr>
      </w:pPr>
    </w:p>
    <w:p w14:paraId="37FE0A93" w14:textId="77777777" w:rsidR="0014410F" w:rsidRDefault="0014410F" w:rsidP="00924268">
      <w:pPr>
        <w:jc w:val="right"/>
        <w:rPr>
          <w:rFonts w:ascii="GHEA Grapalat" w:hAnsi="GHEA Grapalat"/>
          <w:b/>
        </w:rPr>
      </w:pPr>
    </w:p>
    <w:p w14:paraId="7A7EFC8C" w14:textId="77777777" w:rsidR="0014410F" w:rsidRDefault="0014410F" w:rsidP="00924268">
      <w:pPr>
        <w:jc w:val="right"/>
        <w:rPr>
          <w:rFonts w:ascii="GHEA Grapalat" w:hAnsi="GHEA Grapalat"/>
          <w:b/>
          <w:lang w:val="hy-AM"/>
        </w:rPr>
      </w:pPr>
    </w:p>
    <w:p w14:paraId="053D7CE2" w14:textId="77777777" w:rsidR="00AB7E88" w:rsidRDefault="00AB7E88" w:rsidP="00924268">
      <w:pPr>
        <w:jc w:val="right"/>
        <w:rPr>
          <w:rFonts w:ascii="GHEA Grapalat" w:hAnsi="GHEA Grapalat"/>
          <w:b/>
          <w:lang w:val="hy-AM"/>
        </w:rPr>
      </w:pPr>
    </w:p>
    <w:p w14:paraId="6B1280AD" w14:textId="77777777" w:rsidR="00AB7E88" w:rsidRDefault="00AB7E88" w:rsidP="00924268">
      <w:pPr>
        <w:jc w:val="right"/>
        <w:rPr>
          <w:rFonts w:ascii="GHEA Grapalat" w:hAnsi="GHEA Grapalat"/>
          <w:b/>
          <w:lang w:val="hy-AM"/>
        </w:rPr>
      </w:pPr>
    </w:p>
    <w:p w14:paraId="37A3A963" w14:textId="77777777" w:rsidR="00AB7E88" w:rsidRPr="00AB7E88" w:rsidRDefault="00AB7E88" w:rsidP="00924268">
      <w:pPr>
        <w:jc w:val="right"/>
        <w:rPr>
          <w:rFonts w:ascii="GHEA Grapalat" w:hAnsi="GHEA Grapalat"/>
          <w:b/>
          <w:lang w:val="hy-AM"/>
        </w:rPr>
      </w:pPr>
    </w:p>
    <w:p w14:paraId="71135D75" w14:textId="77777777" w:rsidR="0014410F" w:rsidRDefault="0014410F" w:rsidP="00924268">
      <w:pPr>
        <w:jc w:val="right"/>
        <w:rPr>
          <w:rFonts w:ascii="GHEA Grapalat" w:hAnsi="GHEA Grapalat"/>
          <w:b/>
        </w:rPr>
      </w:pPr>
    </w:p>
    <w:p w14:paraId="71837E92" w14:textId="77777777" w:rsidR="0014410F" w:rsidRDefault="0014410F" w:rsidP="00924268">
      <w:pPr>
        <w:jc w:val="right"/>
        <w:rPr>
          <w:rFonts w:ascii="GHEA Grapalat" w:hAnsi="GHEA Grapalat"/>
          <w:b/>
        </w:rPr>
      </w:pPr>
    </w:p>
    <w:p w14:paraId="14D6D6B1" w14:textId="77777777" w:rsidR="0014410F" w:rsidRDefault="0014410F" w:rsidP="00924268">
      <w:pPr>
        <w:jc w:val="right"/>
        <w:rPr>
          <w:rFonts w:ascii="GHEA Grapalat" w:hAnsi="GHEA Grapalat"/>
          <w:b/>
        </w:rPr>
      </w:pPr>
    </w:p>
    <w:p w14:paraId="7B1153DC" w14:textId="2EC9F55E" w:rsidR="00F33976" w:rsidRDefault="00F33976" w:rsidP="00924268">
      <w:pPr>
        <w:jc w:val="right"/>
        <w:rPr>
          <w:rFonts w:ascii="GHEA Grapalat" w:hAnsi="GHEA Grapalat"/>
          <w:b/>
        </w:rPr>
      </w:pPr>
      <w:r>
        <w:rPr>
          <w:rFonts w:ascii="GHEA Grapalat" w:hAnsi="GHEA Grapalat"/>
          <w:b/>
        </w:rPr>
        <w:t xml:space="preserve">Приложение 1.3** </w:t>
      </w:r>
    </w:p>
    <w:p w14:paraId="62CB123C" w14:textId="763B86B6" w:rsidR="00F33976" w:rsidRPr="00FA6464" w:rsidRDefault="00F33976" w:rsidP="00F33976">
      <w:pPr>
        <w:jc w:val="right"/>
        <w:rPr>
          <w:rFonts w:ascii="GHEA Grapalat" w:hAnsi="GHEA Grapalat"/>
          <w:b/>
        </w:rPr>
      </w:pPr>
      <w:r w:rsidRPr="001439BD">
        <w:rPr>
          <w:rFonts w:ascii="GHEA Grapalat" w:hAnsi="GHEA Grapalat"/>
          <w:b/>
        </w:rPr>
        <w:t xml:space="preserve">к Приглашению на </w:t>
      </w:r>
      <w:r w:rsidR="00725E77">
        <w:rPr>
          <w:rFonts w:ascii="GHEA Grapalat" w:hAnsi="GHEA Grapalat"/>
          <w:b/>
        </w:rPr>
        <w:t xml:space="preserve">ЗАПРОСЕ КОТИРОВОК </w:t>
      </w:r>
    </w:p>
    <w:p w14:paraId="2387769E" w14:textId="07B06E8C" w:rsidR="00F33976" w:rsidRPr="00E97048" w:rsidRDefault="00F33976" w:rsidP="00F33976">
      <w:pPr>
        <w:pStyle w:val="Heading3"/>
        <w:keepNext w:val="0"/>
        <w:widowControl w:val="0"/>
        <w:spacing w:after="160"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5D3E25">
        <w:rPr>
          <w:rFonts w:ascii="GHEA Grapalat" w:hAnsi="GHEA Grapalat"/>
          <w:b/>
          <w:i w:val="0"/>
          <w:sz w:val="24"/>
          <w:szCs w:val="24"/>
        </w:rPr>
        <w:t>EQ-GHAShDzB-</w:t>
      </w:r>
      <w:r w:rsidR="00D74570">
        <w:rPr>
          <w:rFonts w:ascii="GHEA Grapalat" w:hAnsi="GHEA Grapalat"/>
          <w:b/>
          <w:i w:val="0"/>
          <w:sz w:val="24"/>
          <w:szCs w:val="24"/>
        </w:rPr>
        <w:t>26/36</w:t>
      </w:r>
    </w:p>
    <w:p w14:paraId="1EDE57AE"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92E73">
      <w:pPr>
        <w:ind w:left="360" w:hanging="360"/>
        <w:jc w:val="center"/>
        <w:rPr>
          <w:rFonts w:ascii="GHEA Grapalat" w:eastAsia="GHEA Grapalat" w:hAnsi="GHEA Grapalat" w:cs="GHEA Grapalat"/>
          <w:b/>
        </w:rPr>
      </w:pPr>
    </w:p>
    <w:p w14:paraId="27EF2918" w14:textId="77777777" w:rsidR="00092E73" w:rsidRPr="00FD1EE4" w:rsidRDefault="00092E73">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54A2E1BE"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7D52DB">
            <w:pPr>
              <w:spacing w:before="240" w:after="240"/>
              <w:rPr>
                <w:rFonts w:ascii="GHEA Grapalat" w:eastAsia="GHEA Grapalat" w:hAnsi="GHEA Grapalat" w:cs="GHEA Grapalat"/>
              </w:rPr>
            </w:pPr>
          </w:p>
        </w:tc>
      </w:tr>
    </w:tbl>
    <w:p w14:paraId="499384CD"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1A05069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7D52DB">
            <w:pPr>
              <w:spacing w:before="240" w:after="240"/>
              <w:rPr>
                <w:rFonts w:ascii="GHEA Grapalat" w:eastAsia="GHEA Grapalat" w:hAnsi="GHEA Grapalat" w:cs="GHEA Grapalat"/>
              </w:rPr>
            </w:pPr>
          </w:p>
        </w:tc>
      </w:tr>
    </w:tbl>
    <w:p w14:paraId="1BD96D05" w14:textId="77777777" w:rsidR="00092E73" w:rsidRPr="00FD1EE4" w:rsidRDefault="00092E73" w:rsidP="00092E73">
      <w:pPr>
        <w:rPr>
          <w:rFonts w:ascii="GHEA Grapalat" w:eastAsia="GHEA Grapalat" w:hAnsi="GHEA Grapalat" w:cs="GHEA Grapalat"/>
        </w:rPr>
      </w:pPr>
    </w:p>
    <w:p w14:paraId="7F380C37"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7D52DB">
            <w:pPr>
              <w:spacing w:before="240" w:after="240"/>
              <w:rPr>
                <w:rFonts w:ascii="GHEA Grapalat" w:eastAsia="GHEA Grapalat" w:hAnsi="GHEA Grapalat" w:cs="GHEA Grapalat"/>
              </w:rPr>
            </w:pPr>
          </w:p>
        </w:tc>
      </w:tr>
    </w:tbl>
    <w:p w14:paraId="1BBC27A3"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7D52DB">
            <w:pPr>
              <w:spacing w:before="240" w:after="240"/>
              <w:rPr>
                <w:rFonts w:ascii="GHEA Grapalat" w:eastAsia="GHEA Grapalat" w:hAnsi="GHEA Grapalat" w:cs="GHEA Grapalat"/>
              </w:rPr>
            </w:pPr>
          </w:p>
        </w:tc>
      </w:tr>
    </w:tbl>
    <w:p w14:paraId="29D77B51" w14:textId="77777777" w:rsidR="00092E73" w:rsidRPr="00574FF7"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pPr>
              <w:numPr>
                <w:ilvl w:val="2"/>
                <w:numId w:val="1"/>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2C8E94EF" w14:textId="77777777" w:rsidR="00092E73" w:rsidRPr="00CB7DFD"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7D52DB">
            <w:pPr>
              <w:spacing w:before="240" w:after="240"/>
              <w:rPr>
                <w:rFonts w:ascii="GHEA Grapalat" w:eastAsia="GHEA Grapalat" w:hAnsi="GHEA Grapalat" w:cs="GHEA Grapalat"/>
              </w:rPr>
            </w:pPr>
          </w:p>
        </w:tc>
      </w:tr>
    </w:tbl>
    <w:p w14:paraId="10627ACB"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pPr>
              <w:numPr>
                <w:ilvl w:val="2"/>
                <w:numId w:val="1"/>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pPr>
              <w:numPr>
                <w:ilvl w:val="2"/>
                <w:numId w:val="1"/>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7D52DB">
            <w:pPr>
              <w:spacing w:before="240" w:after="240"/>
              <w:rPr>
                <w:rFonts w:ascii="GHEA Grapalat" w:eastAsia="GHEA Grapalat" w:hAnsi="GHEA Grapalat" w:cs="GHEA Grapalat"/>
              </w:rPr>
            </w:pPr>
          </w:p>
        </w:tc>
      </w:tr>
    </w:tbl>
    <w:p w14:paraId="0228122B"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07B330F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pPr>
              <w:numPr>
                <w:ilvl w:val="2"/>
                <w:numId w:val="1"/>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7D52DB">
            <w:pPr>
              <w:spacing w:before="240" w:after="240"/>
              <w:rPr>
                <w:rFonts w:ascii="GHEA Grapalat" w:eastAsia="GHEA Grapalat" w:hAnsi="GHEA Grapalat" w:cs="GHEA Grapalat"/>
              </w:rPr>
            </w:pPr>
          </w:p>
        </w:tc>
      </w:tr>
    </w:tbl>
    <w:p w14:paraId="4F8E99A7"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7D52DB">
            <w:pPr>
              <w:spacing w:before="240" w:after="240"/>
              <w:rPr>
                <w:rFonts w:ascii="GHEA Grapalat" w:eastAsia="GHEA Grapalat" w:hAnsi="GHEA Grapalat" w:cs="GHEA Grapalat"/>
              </w:rPr>
            </w:pPr>
          </w:p>
        </w:tc>
      </w:tr>
    </w:tbl>
    <w:p w14:paraId="74D3C3BB" w14:textId="77777777" w:rsidR="00092E73" w:rsidRPr="008C665F"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7D52DB">
            <w:pPr>
              <w:spacing w:before="240" w:after="240"/>
              <w:rPr>
                <w:rFonts w:ascii="GHEA Grapalat" w:eastAsia="GHEA Grapalat" w:hAnsi="GHEA Grapalat" w:cs="GHEA Grapalat"/>
              </w:rPr>
            </w:pPr>
          </w:p>
        </w:tc>
      </w:tr>
    </w:tbl>
    <w:p w14:paraId="5297D154"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7D52DB">
            <w:pPr>
              <w:spacing w:before="240" w:after="240"/>
              <w:rPr>
                <w:rFonts w:ascii="GHEA Grapalat" w:eastAsia="GHEA Grapalat" w:hAnsi="GHEA Grapalat" w:cs="GHEA Grapalat"/>
              </w:rPr>
            </w:pPr>
          </w:p>
        </w:tc>
      </w:tr>
    </w:tbl>
    <w:p w14:paraId="19628932"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7D52DB">
            <w:pPr>
              <w:spacing w:before="240" w:after="240"/>
              <w:rPr>
                <w:rFonts w:ascii="GHEA Grapalat" w:eastAsia="GHEA Grapalat" w:hAnsi="GHEA Grapalat" w:cs="GHEA Grapalat"/>
              </w:rPr>
            </w:pPr>
          </w:p>
        </w:tc>
      </w:tr>
    </w:tbl>
    <w:p w14:paraId="2876BA9E" w14:textId="77777777" w:rsidR="00092E73"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14B5B8E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7D52DB">
            <w:pPr>
              <w:spacing w:before="240" w:after="240"/>
              <w:rPr>
                <w:rFonts w:ascii="GHEA Grapalat" w:eastAsia="GHEA Grapalat" w:hAnsi="GHEA Grapalat" w:cs="GHEA Grapalat"/>
              </w:rPr>
            </w:pPr>
          </w:p>
        </w:tc>
      </w:tr>
    </w:tbl>
    <w:p w14:paraId="72E515BC"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7D52DB">
            <w:pPr>
              <w:rPr>
                <w:rFonts w:ascii="GHEA Grapalat" w:eastAsia="GHEA Grapalat" w:hAnsi="GHEA Grapalat" w:cs="GHEA Grapalat"/>
                <w:b/>
                <w:color w:val="000000"/>
              </w:rPr>
            </w:pPr>
          </w:p>
        </w:tc>
      </w:tr>
    </w:tbl>
    <w:p w14:paraId="7365CCE5"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092E73">
      <w:pPr>
        <w:rPr>
          <w:rFonts w:ascii="GHEA Grapalat" w:hAnsi="GHEA Grapalat"/>
          <w:b/>
        </w:rPr>
      </w:pPr>
    </w:p>
    <w:p w14:paraId="7743345D" w14:textId="77777777" w:rsidR="00092E73" w:rsidRDefault="00092E73" w:rsidP="00092E73">
      <w:pPr>
        <w:rPr>
          <w:rFonts w:ascii="GHEA Grapalat" w:hAnsi="GHEA Grapalat"/>
          <w:b/>
        </w:rPr>
      </w:pPr>
      <w:r>
        <w:rPr>
          <w:rFonts w:ascii="GHEA Grapalat" w:hAnsi="GHEA Grapalat"/>
          <w:b/>
        </w:rPr>
        <w:br w:type="page"/>
      </w:r>
    </w:p>
    <w:p w14:paraId="683CD5B5"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092E73">
      <w:pPr>
        <w:spacing w:line="360" w:lineRule="auto"/>
        <w:jc w:val="center"/>
        <w:rPr>
          <w:rFonts w:ascii="GHEA Grapalat" w:hAnsi="GHEA Grapalat"/>
          <w:b/>
          <w:sz w:val="28"/>
          <w:szCs w:val="28"/>
          <w:lang w:val="hy-AM"/>
        </w:rPr>
      </w:pPr>
    </w:p>
    <w:p w14:paraId="19350ABF"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pPr>
        <w:pStyle w:val="ListParagraph"/>
        <w:numPr>
          <w:ilvl w:val="0"/>
          <w:numId w:val="3"/>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pPr>
        <w:pStyle w:val="ListParagraph"/>
        <w:numPr>
          <w:ilvl w:val="0"/>
          <w:numId w:val="3"/>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pPr>
        <w:pStyle w:val="ListParagraph"/>
        <w:numPr>
          <w:ilvl w:val="0"/>
          <w:numId w:val="3"/>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pPr>
        <w:pStyle w:val="ListParagraph"/>
        <w:numPr>
          <w:ilvl w:val="0"/>
          <w:numId w:val="2"/>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pPr>
        <w:pStyle w:val="ListParagraph"/>
        <w:numPr>
          <w:ilvl w:val="0"/>
          <w:numId w:val="5"/>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pPr>
        <w:pStyle w:val="ListParagraph"/>
        <w:numPr>
          <w:ilvl w:val="0"/>
          <w:numId w:val="6"/>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14:paraId="1DFF9E7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92E73">
      <w:pPr>
        <w:contextualSpacing/>
        <w:jc w:val="both"/>
        <w:rPr>
          <w:rFonts w:ascii="GHEA Grapalat" w:hAnsi="GHEA Grapalat"/>
          <w:sz w:val="28"/>
          <w:szCs w:val="28"/>
        </w:rPr>
      </w:pPr>
    </w:p>
    <w:p w14:paraId="0E3828E2" w14:textId="77777777" w:rsidR="00092E73" w:rsidRDefault="00092E73" w:rsidP="00092E73">
      <w:pPr>
        <w:contextualSpacing/>
        <w:jc w:val="both"/>
        <w:rPr>
          <w:rFonts w:ascii="GHEA Grapalat" w:hAnsi="GHEA Grapalat"/>
          <w:sz w:val="28"/>
          <w:szCs w:val="28"/>
        </w:rPr>
      </w:pPr>
    </w:p>
    <w:p w14:paraId="1B8517C8"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92E73">
      <w:pPr>
        <w:rPr>
          <w:rFonts w:ascii="GHEA Grapalat" w:hAnsi="GHEA Grapalat"/>
          <w:b/>
        </w:rPr>
      </w:pPr>
    </w:p>
    <w:p w14:paraId="1196D6A1" w14:textId="77777777" w:rsidR="00092E73" w:rsidRDefault="00092E73" w:rsidP="00092E73">
      <w:pPr>
        <w:rPr>
          <w:rFonts w:ascii="GHEA Grapalat" w:hAnsi="GHEA Grapalat"/>
          <w:b/>
        </w:rPr>
      </w:pPr>
      <w:r>
        <w:rPr>
          <w:rFonts w:ascii="GHEA Grapalat" w:hAnsi="GHEA Grapalat"/>
          <w:b/>
        </w:rPr>
        <w:br w:type="page"/>
      </w:r>
    </w:p>
    <w:p w14:paraId="62B48BAB"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55F7059B"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25E77" w:rsidRPr="00873EDF">
        <w:rPr>
          <w:rFonts w:ascii="GHEA Grapalat" w:hAnsi="GHEA Grapalat"/>
          <w:b/>
          <w:sz w:val="24"/>
          <w:szCs w:val="24"/>
        </w:rPr>
        <w:t>ЗАПРОСЕ КОТИРОВОК</w:t>
      </w:r>
      <w:r w:rsidR="00725E77">
        <w:rPr>
          <w:rFonts w:ascii="GHEA Grapalat" w:hAnsi="GHEA Grapalat"/>
          <w:b/>
          <w:color w:val="EE0000"/>
          <w:sz w:val="24"/>
          <w:szCs w:val="24"/>
        </w:rPr>
        <w:t xml:space="preserve"> </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5D3E25">
        <w:rPr>
          <w:rFonts w:ascii="GHEA Grapalat" w:hAnsi="GHEA Grapalat"/>
          <w:b/>
          <w:sz w:val="24"/>
          <w:szCs w:val="24"/>
        </w:rPr>
        <w:t>EQ-GHAShDzB-</w:t>
      </w:r>
      <w:r w:rsidR="00D74570">
        <w:rPr>
          <w:rFonts w:ascii="GHEA Grapalat" w:hAnsi="GHEA Grapalat"/>
          <w:b/>
          <w:sz w:val="24"/>
          <w:szCs w:val="24"/>
        </w:rPr>
        <w:t>26/36</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8"/>
        <w:t>*</w:t>
      </w:r>
    </w:p>
    <w:p w14:paraId="308CC3FE" w14:textId="77777777" w:rsidR="00B2572B" w:rsidRPr="009044F1" w:rsidRDefault="00B2572B" w:rsidP="00B46D58">
      <w:pPr>
        <w:widowControl w:val="0"/>
        <w:spacing w:after="120"/>
        <w:ind w:firstLine="567"/>
        <w:jc w:val="center"/>
        <w:rPr>
          <w:rFonts w:ascii="GHEA Grapalat" w:hAnsi="GHEA Grapalat"/>
        </w:rPr>
      </w:pPr>
    </w:p>
    <w:p w14:paraId="2347BC6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B46D58">
      <w:pPr>
        <w:widowControl w:val="0"/>
        <w:spacing w:after="120"/>
        <w:ind w:firstLine="567"/>
        <w:jc w:val="center"/>
        <w:rPr>
          <w:rFonts w:ascii="GHEA Grapalat" w:hAnsi="GHEA Grapalat"/>
        </w:rPr>
      </w:pPr>
    </w:p>
    <w:p w14:paraId="050C8689" w14:textId="6E9828A2"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25E77">
        <w:rPr>
          <w:rFonts w:ascii="GHEA Grapalat" w:hAnsi="GHEA Grapalat"/>
          <w:spacing w:val="-6"/>
        </w:rPr>
        <w:t xml:space="preserve">ЗАПРОСЕ КОТИРОВОК </w:t>
      </w:r>
      <w:r w:rsidRPr="005744FC">
        <w:rPr>
          <w:rFonts w:ascii="GHEA Grapalat" w:hAnsi="GHEA Grapalat"/>
          <w:spacing w:val="-6"/>
        </w:rPr>
        <w:t xml:space="preserve"> под кодом </w:t>
      </w:r>
      <w:r w:rsidR="006132ED">
        <w:rPr>
          <w:rFonts w:ascii="GHEA Grapalat" w:hAnsi="GHEA Grapalat"/>
          <w:spacing w:val="-6"/>
        </w:rPr>
        <w:t>"</w:t>
      </w:r>
      <w:r w:rsidR="005D3E25">
        <w:rPr>
          <w:rFonts w:ascii="GHEA Grapalat" w:hAnsi="GHEA Grapalat"/>
          <w:spacing w:val="-6"/>
        </w:rPr>
        <w:t>EQ-GHAShDzB-</w:t>
      </w:r>
      <w:r w:rsidR="00D74570">
        <w:rPr>
          <w:rFonts w:ascii="GHEA Grapalat" w:hAnsi="GHEA Grapalat"/>
          <w:spacing w:val="-6"/>
        </w:rPr>
        <w:t>26/36</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94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0"/>
        <w:gridCol w:w="4500"/>
        <w:gridCol w:w="1843"/>
        <w:gridCol w:w="1617"/>
        <w:gridCol w:w="1448"/>
      </w:tblGrid>
      <w:tr w:rsidR="00202EB4" w:rsidRPr="005744FC" w14:paraId="4A751DC8" w14:textId="77777777" w:rsidTr="00AB7E88">
        <w:trPr>
          <w:trHeight w:val="916"/>
          <w:jc w:val="center"/>
        </w:trPr>
        <w:tc>
          <w:tcPr>
            <w:tcW w:w="540"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4500"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9"/>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AB7E88">
        <w:trPr>
          <w:jc w:val="center"/>
        </w:trPr>
        <w:tc>
          <w:tcPr>
            <w:tcW w:w="540"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4500"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219F1" w:rsidRPr="005744FC" w14:paraId="6A0AB9A7" w14:textId="77777777" w:rsidTr="00AB7E88">
        <w:trPr>
          <w:trHeight w:val="20"/>
          <w:jc w:val="center"/>
        </w:trPr>
        <w:tc>
          <w:tcPr>
            <w:tcW w:w="540" w:type="dxa"/>
            <w:tcBorders>
              <w:top w:val="single" w:sz="4" w:space="0" w:color="auto"/>
              <w:left w:val="single" w:sz="4" w:space="0" w:color="auto"/>
              <w:bottom w:val="single" w:sz="4" w:space="0" w:color="auto"/>
              <w:right w:val="single" w:sz="4" w:space="0" w:color="auto"/>
            </w:tcBorders>
            <w:vAlign w:val="center"/>
          </w:tcPr>
          <w:p w14:paraId="2491433C" w14:textId="436FF9B3" w:rsidR="002219F1" w:rsidRPr="00521B73" w:rsidRDefault="002219F1" w:rsidP="002219F1">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4500" w:type="dxa"/>
            <w:tcBorders>
              <w:top w:val="single" w:sz="4" w:space="0" w:color="auto"/>
              <w:left w:val="single" w:sz="4" w:space="0" w:color="auto"/>
              <w:bottom w:val="single" w:sz="4" w:space="0" w:color="auto"/>
              <w:right w:val="single" w:sz="4" w:space="0" w:color="auto"/>
            </w:tcBorders>
            <w:vAlign w:val="center"/>
          </w:tcPr>
          <w:p w14:paraId="73CD26EA" w14:textId="4B5F2218" w:rsidR="002219F1" w:rsidRPr="002219F1" w:rsidRDefault="002219F1" w:rsidP="002219F1">
            <w:pPr>
              <w:widowControl w:val="0"/>
              <w:jc w:val="center"/>
              <w:rPr>
                <w:rFonts w:ascii="GHEA Grapalat" w:hAnsi="GHEA Grapalat"/>
                <w:bCs/>
                <w:sz w:val="22"/>
                <w:szCs w:val="22"/>
              </w:rPr>
            </w:pPr>
            <w:r w:rsidRPr="002219F1">
              <w:rPr>
                <w:rFonts w:ascii="GHEA Grapalat" w:hAnsi="GHEA Grapalat" w:cs="Calibri"/>
                <w:color w:val="000000"/>
                <w:sz w:val="22"/>
                <w:szCs w:val="22"/>
              </w:rPr>
              <w:t>Работы по благоустройству территории перед зданием по адресу: улица К. Ульнеци, 1, тупик, административный район Канакер-Зейтун, Ереван.</w:t>
            </w:r>
          </w:p>
        </w:tc>
        <w:tc>
          <w:tcPr>
            <w:tcW w:w="1843" w:type="dxa"/>
            <w:tcBorders>
              <w:top w:val="single" w:sz="4" w:space="0" w:color="auto"/>
              <w:left w:val="single" w:sz="4" w:space="0" w:color="auto"/>
              <w:bottom w:val="single" w:sz="4" w:space="0" w:color="auto"/>
              <w:right w:val="single" w:sz="4" w:space="0" w:color="auto"/>
            </w:tcBorders>
          </w:tcPr>
          <w:p w14:paraId="205AE236" w14:textId="77777777" w:rsidR="002219F1" w:rsidRPr="005744FC" w:rsidRDefault="002219F1" w:rsidP="002219F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59A4E731" w14:textId="77777777" w:rsidR="002219F1" w:rsidRPr="005744FC" w:rsidRDefault="002219F1" w:rsidP="002219F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264617C5" w14:textId="77777777" w:rsidR="002219F1" w:rsidRPr="005744FC" w:rsidRDefault="002219F1" w:rsidP="002219F1">
            <w:pPr>
              <w:widowControl w:val="0"/>
              <w:jc w:val="center"/>
              <w:rPr>
                <w:rFonts w:ascii="GHEA Grapalat" w:hAnsi="GHEA Grapalat"/>
                <w:sz w:val="20"/>
                <w:szCs w:val="20"/>
              </w:rPr>
            </w:pPr>
          </w:p>
        </w:tc>
      </w:tr>
      <w:tr w:rsidR="002219F1" w:rsidRPr="005744FC" w14:paraId="74F56720" w14:textId="77777777" w:rsidTr="00AB7E88">
        <w:trPr>
          <w:trHeight w:val="20"/>
          <w:jc w:val="center"/>
        </w:trPr>
        <w:tc>
          <w:tcPr>
            <w:tcW w:w="540" w:type="dxa"/>
            <w:tcBorders>
              <w:top w:val="single" w:sz="4" w:space="0" w:color="auto"/>
              <w:left w:val="single" w:sz="4" w:space="0" w:color="auto"/>
              <w:bottom w:val="single" w:sz="4" w:space="0" w:color="auto"/>
              <w:right w:val="single" w:sz="4" w:space="0" w:color="auto"/>
            </w:tcBorders>
            <w:vAlign w:val="center"/>
          </w:tcPr>
          <w:p w14:paraId="265EE2DF" w14:textId="77777777" w:rsidR="002219F1" w:rsidRDefault="002219F1" w:rsidP="002219F1">
            <w:pPr>
              <w:widowControl w:val="0"/>
              <w:jc w:val="center"/>
              <w:rPr>
                <w:rFonts w:ascii="GHEA Grapalat" w:hAnsi="GHEA Grapalat"/>
                <w:b/>
                <w:sz w:val="20"/>
                <w:szCs w:val="20"/>
                <w:lang w:val="hy-AM"/>
              </w:rPr>
            </w:pPr>
            <w:r>
              <w:rPr>
                <w:rFonts w:ascii="GHEA Grapalat" w:hAnsi="GHEA Grapalat"/>
                <w:b/>
                <w:sz w:val="20"/>
                <w:szCs w:val="20"/>
                <w:lang w:val="hy-AM"/>
              </w:rPr>
              <w:t>2</w:t>
            </w:r>
          </w:p>
          <w:p w14:paraId="46452BAA" w14:textId="05823C73" w:rsidR="002219F1" w:rsidRDefault="002219F1" w:rsidP="002219F1">
            <w:pPr>
              <w:widowControl w:val="0"/>
              <w:jc w:val="center"/>
              <w:rPr>
                <w:rFonts w:ascii="GHEA Grapalat" w:hAnsi="GHEA Grapalat"/>
                <w:b/>
                <w:sz w:val="20"/>
                <w:szCs w:val="20"/>
                <w:lang w:val="hy-AM"/>
              </w:rPr>
            </w:pPr>
          </w:p>
        </w:tc>
        <w:tc>
          <w:tcPr>
            <w:tcW w:w="4500" w:type="dxa"/>
            <w:tcBorders>
              <w:top w:val="single" w:sz="4" w:space="0" w:color="auto"/>
              <w:left w:val="single" w:sz="4" w:space="0" w:color="auto"/>
              <w:bottom w:val="single" w:sz="4" w:space="0" w:color="auto"/>
              <w:right w:val="single" w:sz="4" w:space="0" w:color="auto"/>
            </w:tcBorders>
            <w:vAlign w:val="center"/>
          </w:tcPr>
          <w:p w14:paraId="66A8EE79" w14:textId="1BABDCF8" w:rsidR="002219F1" w:rsidRPr="002219F1" w:rsidRDefault="002219F1" w:rsidP="002219F1">
            <w:pPr>
              <w:widowControl w:val="0"/>
              <w:jc w:val="center"/>
              <w:rPr>
                <w:rFonts w:ascii="GHEA Grapalat" w:hAnsi="GHEA Grapalat" w:cs="Calibri"/>
                <w:color w:val="000000"/>
                <w:sz w:val="22"/>
                <w:szCs w:val="22"/>
              </w:rPr>
            </w:pPr>
            <w:r w:rsidRPr="002219F1">
              <w:rPr>
                <w:rFonts w:ascii="GHEA Grapalat" w:hAnsi="GHEA Grapalat" w:cs="Calibri"/>
                <w:color w:val="000000"/>
                <w:sz w:val="22"/>
                <w:szCs w:val="22"/>
              </w:rPr>
              <w:t>Работы по благоустройству территории, прилегающей к домам № 11, 13, 15, 17, ул. М. Аветисяна, 2-я, административный район Канакер-Зейтун, Ереван.</w:t>
            </w:r>
          </w:p>
        </w:tc>
        <w:tc>
          <w:tcPr>
            <w:tcW w:w="1843" w:type="dxa"/>
            <w:tcBorders>
              <w:top w:val="single" w:sz="4" w:space="0" w:color="auto"/>
              <w:left w:val="single" w:sz="4" w:space="0" w:color="auto"/>
              <w:bottom w:val="single" w:sz="4" w:space="0" w:color="auto"/>
              <w:right w:val="single" w:sz="4" w:space="0" w:color="auto"/>
            </w:tcBorders>
          </w:tcPr>
          <w:p w14:paraId="79D1905D" w14:textId="77777777" w:rsidR="002219F1" w:rsidRPr="005744FC" w:rsidRDefault="002219F1" w:rsidP="002219F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779C3C03" w14:textId="77777777" w:rsidR="002219F1" w:rsidRPr="005744FC" w:rsidRDefault="002219F1" w:rsidP="002219F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3FB74596" w14:textId="77777777" w:rsidR="002219F1" w:rsidRPr="005744FC" w:rsidRDefault="002219F1" w:rsidP="002219F1">
            <w:pPr>
              <w:widowControl w:val="0"/>
              <w:jc w:val="center"/>
              <w:rPr>
                <w:rFonts w:ascii="GHEA Grapalat" w:hAnsi="GHEA Grapalat"/>
                <w:sz w:val="20"/>
                <w:szCs w:val="20"/>
              </w:rPr>
            </w:pPr>
          </w:p>
        </w:tc>
      </w:tr>
      <w:tr w:rsidR="002219F1" w:rsidRPr="005744FC" w14:paraId="6146EF85" w14:textId="77777777" w:rsidTr="00AB7E88">
        <w:trPr>
          <w:trHeight w:val="20"/>
          <w:jc w:val="center"/>
        </w:trPr>
        <w:tc>
          <w:tcPr>
            <w:tcW w:w="540" w:type="dxa"/>
            <w:tcBorders>
              <w:top w:val="single" w:sz="4" w:space="0" w:color="auto"/>
              <w:left w:val="single" w:sz="4" w:space="0" w:color="auto"/>
              <w:bottom w:val="single" w:sz="4" w:space="0" w:color="auto"/>
              <w:right w:val="single" w:sz="4" w:space="0" w:color="auto"/>
            </w:tcBorders>
            <w:vAlign w:val="center"/>
          </w:tcPr>
          <w:p w14:paraId="787FBA64" w14:textId="6552D6DF" w:rsidR="002219F1" w:rsidRDefault="002219F1" w:rsidP="002219F1">
            <w:pPr>
              <w:widowControl w:val="0"/>
              <w:jc w:val="center"/>
              <w:rPr>
                <w:rFonts w:ascii="GHEA Grapalat" w:hAnsi="GHEA Grapalat"/>
                <w:b/>
                <w:sz w:val="20"/>
                <w:szCs w:val="20"/>
                <w:lang w:val="hy-AM"/>
              </w:rPr>
            </w:pPr>
            <w:r>
              <w:rPr>
                <w:rFonts w:ascii="GHEA Grapalat" w:hAnsi="GHEA Grapalat"/>
                <w:b/>
                <w:sz w:val="20"/>
                <w:szCs w:val="20"/>
                <w:lang w:val="hy-AM"/>
              </w:rPr>
              <w:t>3</w:t>
            </w:r>
          </w:p>
        </w:tc>
        <w:tc>
          <w:tcPr>
            <w:tcW w:w="4500" w:type="dxa"/>
            <w:tcBorders>
              <w:top w:val="single" w:sz="4" w:space="0" w:color="auto"/>
              <w:left w:val="single" w:sz="4" w:space="0" w:color="auto"/>
              <w:bottom w:val="single" w:sz="4" w:space="0" w:color="auto"/>
              <w:right w:val="single" w:sz="4" w:space="0" w:color="auto"/>
            </w:tcBorders>
            <w:vAlign w:val="center"/>
          </w:tcPr>
          <w:p w14:paraId="571E7474" w14:textId="2B48DF4D" w:rsidR="002219F1" w:rsidRPr="002219F1" w:rsidRDefault="002219F1" w:rsidP="002219F1">
            <w:pPr>
              <w:widowControl w:val="0"/>
              <w:jc w:val="center"/>
              <w:rPr>
                <w:rFonts w:ascii="GHEA Grapalat" w:hAnsi="GHEA Grapalat"/>
                <w:color w:val="000000"/>
                <w:sz w:val="22"/>
                <w:szCs w:val="22"/>
              </w:rPr>
            </w:pPr>
            <w:r w:rsidRPr="002219F1">
              <w:rPr>
                <w:rFonts w:ascii="GHEA Grapalat" w:hAnsi="GHEA Grapalat"/>
                <w:color w:val="000000"/>
                <w:sz w:val="22"/>
                <w:szCs w:val="22"/>
              </w:rPr>
              <w:t>Работы по благоустройству территории, прилегающей к дому № 10 по улице Лепсиус в административном районе Канакер-Зейтун города Еревана.</w:t>
            </w:r>
          </w:p>
        </w:tc>
        <w:tc>
          <w:tcPr>
            <w:tcW w:w="1843" w:type="dxa"/>
            <w:tcBorders>
              <w:top w:val="single" w:sz="4" w:space="0" w:color="auto"/>
              <w:left w:val="single" w:sz="4" w:space="0" w:color="auto"/>
              <w:bottom w:val="single" w:sz="4" w:space="0" w:color="auto"/>
              <w:right w:val="single" w:sz="4" w:space="0" w:color="auto"/>
            </w:tcBorders>
          </w:tcPr>
          <w:p w14:paraId="46667629" w14:textId="77777777" w:rsidR="002219F1" w:rsidRPr="005744FC" w:rsidRDefault="002219F1" w:rsidP="002219F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63CFCB93" w14:textId="77777777" w:rsidR="002219F1" w:rsidRPr="005744FC" w:rsidRDefault="002219F1" w:rsidP="002219F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35C1A796" w14:textId="77777777" w:rsidR="002219F1" w:rsidRPr="005744FC" w:rsidRDefault="002219F1" w:rsidP="002219F1">
            <w:pPr>
              <w:widowControl w:val="0"/>
              <w:jc w:val="center"/>
              <w:rPr>
                <w:rFonts w:ascii="GHEA Grapalat" w:hAnsi="GHEA Grapalat"/>
                <w:sz w:val="20"/>
                <w:szCs w:val="20"/>
              </w:rPr>
            </w:pPr>
          </w:p>
        </w:tc>
      </w:tr>
      <w:tr w:rsidR="002219F1" w:rsidRPr="005744FC" w14:paraId="0B0683BF" w14:textId="77777777" w:rsidTr="00AB7E88">
        <w:trPr>
          <w:trHeight w:val="20"/>
          <w:jc w:val="center"/>
        </w:trPr>
        <w:tc>
          <w:tcPr>
            <w:tcW w:w="540" w:type="dxa"/>
            <w:tcBorders>
              <w:top w:val="single" w:sz="4" w:space="0" w:color="auto"/>
              <w:left w:val="single" w:sz="4" w:space="0" w:color="auto"/>
              <w:bottom w:val="single" w:sz="4" w:space="0" w:color="auto"/>
              <w:right w:val="single" w:sz="4" w:space="0" w:color="auto"/>
            </w:tcBorders>
            <w:vAlign w:val="center"/>
          </w:tcPr>
          <w:p w14:paraId="0E980DB7" w14:textId="360A1030" w:rsidR="002219F1" w:rsidRDefault="002219F1" w:rsidP="002219F1">
            <w:pPr>
              <w:widowControl w:val="0"/>
              <w:jc w:val="center"/>
              <w:rPr>
                <w:rFonts w:ascii="GHEA Grapalat" w:hAnsi="GHEA Grapalat"/>
                <w:b/>
                <w:sz w:val="20"/>
                <w:szCs w:val="20"/>
                <w:lang w:val="hy-AM"/>
              </w:rPr>
            </w:pPr>
            <w:r>
              <w:rPr>
                <w:rFonts w:ascii="GHEA Grapalat" w:hAnsi="GHEA Grapalat"/>
                <w:b/>
                <w:sz w:val="20"/>
                <w:szCs w:val="20"/>
                <w:lang w:val="hy-AM"/>
              </w:rPr>
              <w:t>4</w:t>
            </w:r>
          </w:p>
        </w:tc>
        <w:tc>
          <w:tcPr>
            <w:tcW w:w="4500" w:type="dxa"/>
            <w:tcBorders>
              <w:top w:val="single" w:sz="4" w:space="0" w:color="auto"/>
              <w:left w:val="single" w:sz="4" w:space="0" w:color="auto"/>
              <w:bottom w:val="single" w:sz="4" w:space="0" w:color="auto"/>
              <w:right w:val="single" w:sz="4" w:space="0" w:color="auto"/>
            </w:tcBorders>
            <w:vAlign w:val="center"/>
          </w:tcPr>
          <w:p w14:paraId="7A52CFA9" w14:textId="25AB5235" w:rsidR="002219F1" w:rsidRPr="002219F1" w:rsidRDefault="002219F1" w:rsidP="002219F1">
            <w:pPr>
              <w:widowControl w:val="0"/>
              <w:jc w:val="center"/>
              <w:rPr>
                <w:rFonts w:ascii="GHEA Grapalat" w:hAnsi="GHEA Grapalat"/>
                <w:color w:val="000000"/>
                <w:sz w:val="22"/>
                <w:szCs w:val="22"/>
              </w:rPr>
            </w:pPr>
            <w:r w:rsidRPr="002219F1">
              <w:rPr>
                <w:rFonts w:ascii="GHEA Grapalat" w:hAnsi="GHEA Grapalat"/>
                <w:color w:val="000000"/>
                <w:sz w:val="22"/>
                <w:szCs w:val="22"/>
              </w:rPr>
              <w:t>Ведутся ремонтные работы перед зданием по адресу: Тигранян, 20, Канакер-Зейтунский административный район Еревана.</w:t>
            </w:r>
          </w:p>
        </w:tc>
        <w:tc>
          <w:tcPr>
            <w:tcW w:w="1843" w:type="dxa"/>
            <w:tcBorders>
              <w:top w:val="single" w:sz="4" w:space="0" w:color="auto"/>
              <w:left w:val="single" w:sz="4" w:space="0" w:color="auto"/>
              <w:bottom w:val="single" w:sz="4" w:space="0" w:color="auto"/>
              <w:right w:val="single" w:sz="4" w:space="0" w:color="auto"/>
            </w:tcBorders>
          </w:tcPr>
          <w:p w14:paraId="55F590B6" w14:textId="77777777" w:rsidR="002219F1" w:rsidRPr="005744FC" w:rsidRDefault="002219F1" w:rsidP="002219F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48BD7BF2" w14:textId="77777777" w:rsidR="002219F1" w:rsidRPr="005744FC" w:rsidRDefault="002219F1" w:rsidP="002219F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2848C6FC" w14:textId="77777777" w:rsidR="002219F1" w:rsidRPr="005744FC" w:rsidRDefault="002219F1" w:rsidP="002219F1">
            <w:pPr>
              <w:widowControl w:val="0"/>
              <w:jc w:val="center"/>
              <w:rPr>
                <w:rFonts w:ascii="GHEA Grapalat" w:hAnsi="GHEA Grapalat"/>
                <w:sz w:val="20"/>
                <w:szCs w:val="20"/>
              </w:rPr>
            </w:pPr>
          </w:p>
        </w:tc>
      </w:tr>
    </w:tbl>
    <w:p w14:paraId="5BDBA79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B46D58">
      <w:pPr>
        <w:widowControl w:val="0"/>
        <w:spacing w:after="160"/>
        <w:jc w:val="both"/>
        <w:rPr>
          <w:rFonts w:ascii="GHEA Grapalat" w:hAnsi="GHEA Grapalat"/>
          <w:lang w:val="es-ES"/>
        </w:rPr>
      </w:pPr>
    </w:p>
    <w:p w14:paraId="49817F3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4BFC42D4" w14:textId="00B0DC2F" w:rsidR="00B2572B" w:rsidRPr="00B138F3" w:rsidRDefault="00B217BB" w:rsidP="009A60F8">
      <w:pPr>
        <w:jc w:val="right"/>
        <w:rPr>
          <w:rFonts w:ascii="GHEA Grapalat" w:hAnsi="GHEA Grapalat" w:cs="Arial"/>
          <w:b/>
        </w:rPr>
      </w:pPr>
      <w:r>
        <w:rPr>
          <w:rFonts w:ascii="GHEA Grapalat" w:hAnsi="GHEA Grapalat"/>
          <w:b/>
        </w:rPr>
        <w:br w:type="page"/>
      </w:r>
      <w:r w:rsidR="00B2572B" w:rsidRPr="00B138F3">
        <w:rPr>
          <w:rFonts w:ascii="GHEA Grapalat" w:hAnsi="GHEA Grapalat"/>
          <w:b/>
        </w:rPr>
        <w:lastRenderedPageBreak/>
        <w:t xml:space="preserve">Приложение № </w:t>
      </w:r>
      <w:r w:rsidR="001F7821" w:rsidRPr="00B138F3">
        <w:rPr>
          <w:rFonts w:ascii="GHEA Grapalat" w:hAnsi="GHEA Grapalat"/>
          <w:b/>
        </w:rPr>
        <w:t>3</w:t>
      </w:r>
    </w:p>
    <w:p w14:paraId="279CAECF" w14:textId="00ADA5A0"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725E77" w:rsidRPr="00873EDF">
        <w:rPr>
          <w:rFonts w:ascii="GHEA Grapalat" w:hAnsi="GHEA Grapalat"/>
          <w:b/>
          <w:sz w:val="24"/>
          <w:szCs w:val="24"/>
        </w:rPr>
        <w:t>ЗАПРОСЕ КОТИРОВОК</w:t>
      </w:r>
      <w:r w:rsidR="00725E77">
        <w:rPr>
          <w:rFonts w:ascii="GHEA Grapalat" w:hAnsi="GHEA Grapalat"/>
          <w:b/>
          <w:color w:val="EE0000"/>
          <w:sz w:val="24"/>
          <w:szCs w:val="24"/>
        </w:rPr>
        <w:t xml:space="preserve"> </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5D3E25">
        <w:rPr>
          <w:rFonts w:ascii="GHEA Grapalat" w:hAnsi="GHEA Grapalat"/>
          <w:b/>
          <w:sz w:val="24"/>
          <w:szCs w:val="24"/>
        </w:rPr>
        <w:t>EQ-GHAShDzB-</w:t>
      </w:r>
      <w:r w:rsidR="00D74570">
        <w:rPr>
          <w:rFonts w:ascii="GHEA Grapalat" w:hAnsi="GHEA Grapalat"/>
          <w:b/>
          <w:sz w:val="24"/>
          <w:szCs w:val="24"/>
        </w:rPr>
        <w:t>26/36</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20"/>
        <w:t>*</w:t>
      </w:r>
    </w:p>
    <w:p w14:paraId="40EB1557"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0E5A91">
      <w:pPr>
        <w:widowControl w:val="0"/>
        <w:spacing w:after="160"/>
        <w:ind w:left="567" w:right="565"/>
        <w:jc w:val="center"/>
        <w:rPr>
          <w:rFonts w:ascii="GHEA Grapalat" w:hAnsi="GHEA Grapalat"/>
          <w:b/>
        </w:rPr>
      </w:pPr>
    </w:p>
    <w:p w14:paraId="1FA3B59C"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3DAA3981" w:rsidR="00BF7253" w:rsidRPr="00D24CB5"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813760" w:rsidRPr="00813760">
        <w:rPr>
          <w:rFonts w:ascii="GHEA Grapalat" w:eastAsiaTheme="minorHAnsi" w:hAnsi="GHEA Grapalat" w:cstheme="minorBidi"/>
          <w:b/>
          <w:bCs/>
        </w:rPr>
        <w:t>сто двадцать</w:t>
      </w:r>
      <w:r w:rsidR="00813760" w:rsidRPr="00813760">
        <w:rPr>
          <w:rFonts w:ascii="GHEA Grapalat" w:hAnsi="GHEA Grapalat"/>
          <w:b/>
          <w:bCs/>
          <w:i/>
          <w:sz w:val="20"/>
          <w:szCs w:val="20"/>
        </w:rPr>
        <w:t xml:space="preserve"> </w:t>
      </w:r>
      <w:r w:rsidRPr="00813760">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96768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w:t>
      </w:r>
      <w:r w:rsidRPr="00024B87">
        <w:rPr>
          <w:rFonts w:ascii="GHEA Grapalat" w:eastAsiaTheme="minorHAnsi" w:hAnsi="GHEA Grapalat" w:cstheme="minorBidi"/>
        </w:rPr>
        <w:lastRenderedPageBreak/>
        <w:t>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96768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788334BD" w14:textId="77777777" w:rsidR="00260163" w:rsidRPr="00B138F3" w:rsidRDefault="00260163" w:rsidP="00B46D58">
      <w:pPr>
        <w:widowControl w:val="0"/>
        <w:spacing w:after="160"/>
        <w:ind w:left="567" w:right="565"/>
        <w:jc w:val="center"/>
        <w:rPr>
          <w:rFonts w:ascii="GHEA Grapalat" w:hAnsi="GHEA Grapalat"/>
          <w:b/>
        </w:rPr>
      </w:pPr>
    </w:p>
    <w:p w14:paraId="5C8B3031" w14:textId="77777777" w:rsidR="00CF2692" w:rsidRPr="00B138F3" w:rsidRDefault="00CF2692" w:rsidP="00B46D58">
      <w:pPr>
        <w:widowControl w:val="0"/>
        <w:spacing w:after="160"/>
        <w:ind w:left="567" w:right="565"/>
        <w:jc w:val="center"/>
        <w:rPr>
          <w:rFonts w:ascii="GHEA Grapalat" w:hAnsi="GHEA Grapalat"/>
          <w:b/>
        </w:rPr>
      </w:pPr>
    </w:p>
    <w:p w14:paraId="62C4B99D" w14:textId="77777777" w:rsidR="00CF2692" w:rsidRPr="00B138F3" w:rsidRDefault="00CF2692" w:rsidP="00B46D58">
      <w:pPr>
        <w:widowControl w:val="0"/>
        <w:spacing w:after="160"/>
        <w:ind w:left="567" w:right="565"/>
        <w:jc w:val="center"/>
        <w:rPr>
          <w:rFonts w:ascii="GHEA Grapalat" w:hAnsi="GHEA Grapalat"/>
          <w:b/>
        </w:rPr>
      </w:pPr>
    </w:p>
    <w:p w14:paraId="3011B8DE" w14:textId="1BFBAEF9" w:rsidR="00CF2692" w:rsidRDefault="00CF2692" w:rsidP="00B46D58">
      <w:pPr>
        <w:widowControl w:val="0"/>
        <w:spacing w:after="160"/>
        <w:ind w:left="567" w:right="565"/>
        <w:jc w:val="center"/>
        <w:rPr>
          <w:rFonts w:ascii="GHEA Grapalat" w:hAnsi="GHEA Grapalat"/>
          <w:b/>
        </w:rPr>
      </w:pPr>
    </w:p>
    <w:p w14:paraId="21744D45" w14:textId="05C501A3" w:rsidR="009A60F8" w:rsidRDefault="009A60F8" w:rsidP="00B46D58">
      <w:pPr>
        <w:widowControl w:val="0"/>
        <w:spacing w:after="160"/>
        <w:ind w:left="567" w:right="565"/>
        <w:jc w:val="center"/>
        <w:rPr>
          <w:rFonts w:ascii="GHEA Grapalat" w:hAnsi="GHEA Grapalat"/>
          <w:b/>
        </w:rPr>
      </w:pPr>
    </w:p>
    <w:p w14:paraId="71DC7077" w14:textId="30D367CD" w:rsidR="009A60F8" w:rsidRDefault="009A60F8" w:rsidP="00B46D58">
      <w:pPr>
        <w:widowControl w:val="0"/>
        <w:spacing w:after="160"/>
        <w:ind w:left="567" w:right="565"/>
        <w:jc w:val="center"/>
        <w:rPr>
          <w:rFonts w:ascii="GHEA Grapalat" w:hAnsi="GHEA Grapalat"/>
          <w:b/>
        </w:rPr>
      </w:pPr>
    </w:p>
    <w:p w14:paraId="17C7DB86" w14:textId="77777777" w:rsidR="009A60F8" w:rsidRPr="00B138F3" w:rsidRDefault="009A60F8" w:rsidP="00B46D58">
      <w:pPr>
        <w:widowControl w:val="0"/>
        <w:spacing w:after="160"/>
        <w:ind w:left="567" w:right="565"/>
        <w:jc w:val="center"/>
        <w:rPr>
          <w:rFonts w:ascii="GHEA Grapalat" w:hAnsi="GHEA Grapalat"/>
          <w:b/>
        </w:rPr>
      </w:pPr>
    </w:p>
    <w:p w14:paraId="5FE0619A" w14:textId="77777777" w:rsidR="001005B0" w:rsidRPr="00C715FB" w:rsidRDefault="007B3F5F" w:rsidP="001005B0">
      <w:pPr>
        <w:widowControl w:val="0"/>
        <w:spacing w:after="160"/>
        <w:ind w:firstLine="567"/>
        <w:jc w:val="right"/>
        <w:rPr>
          <w:rFonts w:ascii="GHEA Grapalat" w:hAnsi="GHEA Grapalat"/>
          <w:b/>
        </w:rPr>
      </w:pPr>
      <w:r w:rsidRPr="00C715FB">
        <w:rPr>
          <w:rFonts w:ascii="GHEA Grapalat" w:hAnsi="GHEA Grapalat"/>
          <w:b/>
        </w:rPr>
        <w:t>Приложение № 4</w:t>
      </w:r>
    </w:p>
    <w:p w14:paraId="3E0D4AB5" w14:textId="3C584DA2" w:rsidR="007B3F5F" w:rsidRPr="00C715FB" w:rsidRDefault="007B3F5F" w:rsidP="001005B0">
      <w:pPr>
        <w:widowControl w:val="0"/>
        <w:spacing w:after="160"/>
        <w:ind w:firstLine="567"/>
        <w:jc w:val="right"/>
        <w:rPr>
          <w:rFonts w:ascii="GHEA Grapalat" w:hAnsi="GHEA Grapalat" w:cs="Arial"/>
          <w:b/>
        </w:rPr>
      </w:pPr>
      <w:r w:rsidRPr="00C715FB">
        <w:rPr>
          <w:rFonts w:ascii="GHEA Grapalat" w:hAnsi="GHEA Grapalat"/>
          <w:b/>
        </w:rPr>
        <w:t xml:space="preserve">к Приглашению на </w:t>
      </w:r>
      <w:r w:rsidR="00725E77">
        <w:rPr>
          <w:rFonts w:ascii="GHEA Grapalat" w:hAnsi="GHEA Grapalat"/>
          <w:b/>
        </w:rPr>
        <w:t xml:space="preserve">ЗАПРОСЕ КОТИРОВОК </w:t>
      </w:r>
      <w:r w:rsidRPr="00C715FB">
        <w:rPr>
          <w:rFonts w:ascii="GHEA Grapalat" w:hAnsi="GHEA Grapalat" w:cs="Arial"/>
          <w:b/>
        </w:rPr>
        <w:br/>
      </w:r>
      <w:r w:rsidRPr="00C715FB">
        <w:rPr>
          <w:rFonts w:ascii="GHEA Grapalat" w:hAnsi="GHEA Grapalat"/>
          <w:b/>
        </w:rPr>
        <w:t>под кодом "</w:t>
      </w:r>
      <w:r w:rsidR="005D3E25">
        <w:rPr>
          <w:rFonts w:ascii="GHEA Grapalat" w:hAnsi="GHEA Grapalat"/>
          <w:b/>
        </w:rPr>
        <w:t>EQ-GHAShDzB-</w:t>
      </w:r>
      <w:r w:rsidR="00D74570">
        <w:rPr>
          <w:rFonts w:ascii="GHEA Grapalat" w:hAnsi="GHEA Grapalat"/>
          <w:b/>
        </w:rPr>
        <w:t>26/36</w:t>
      </w:r>
      <w:r w:rsidRPr="00C715FB">
        <w:rPr>
          <w:rFonts w:ascii="GHEA Grapalat" w:hAnsi="GHEA Grapalat"/>
          <w:b/>
        </w:rPr>
        <w:t>"</w:t>
      </w:r>
      <w:r w:rsidRPr="00C715FB">
        <w:rPr>
          <w:rStyle w:val="FootnoteReference"/>
          <w:rFonts w:ascii="GHEA Grapalat" w:hAnsi="GHEA Grapalat"/>
          <w:b/>
        </w:rPr>
        <w:footnoteReference w:customMarkFollows="1" w:id="21"/>
        <w:t>*</w:t>
      </w:r>
    </w:p>
    <w:p w14:paraId="1EF7D29B" w14:textId="77777777" w:rsidR="002A4554" w:rsidRPr="00C715FB" w:rsidRDefault="002A4554" w:rsidP="0016001A">
      <w:pPr>
        <w:pStyle w:val="BodyTextIndent3"/>
        <w:widowControl w:val="0"/>
        <w:spacing w:after="160" w:line="240" w:lineRule="auto"/>
        <w:jc w:val="center"/>
        <w:rPr>
          <w:rFonts w:ascii="GHEA Grapalat" w:hAnsi="GHEA Grapalat"/>
          <w:sz w:val="24"/>
          <w:szCs w:val="24"/>
        </w:rPr>
      </w:pPr>
    </w:p>
    <w:p w14:paraId="24573769" w14:textId="77777777" w:rsidR="0016001A" w:rsidRPr="00C715FB" w:rsidRDefault="0016001A" w:rsidP="0016001A">
      <w:pPr>
        <w:pStyle w:val="BodyTextIndent3"/>
        <w:widowControl w:val="0"/>
        <w:spacing w:after="160"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7B3F5F">
      <w:pPr>
        <w:widowControl w:val="0"/>
        <w:spacing w:after="16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5A6E91">
      <w:pPr>
        <w:pStyle w:val="NormalWeb"/>
        <w:shd w:val="clear" w:color="auto" w:fill="FFFFFF"/>
        <w:ind w:firstLine="374"/>
        <w:contextualSpacing/>
        <w:jc w:val="both"/>
        <w:rPr>
          <w:rFonts w:ascii="GHEA Grapalat" w:eastAsiaTheme="minorHAnsi" w:hAnsi="GHEA Grapalat" w:cstheme="minorBidi"/>
        </w:rPr>
      </w:pPr>
    </w:p>
    <w:p w14:paraId="180DE8B7"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406DC2">
      <w:pPr>
        <w:pStyle w:val="NormalWeb"/>
        <w:shd w:val="clear" w:color="auto" w:fill="FFFFFF"/>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5A6E91">
      <w:pPr>
        <w:pStyle w:val="NormalWeb"/>
        <w:shd w:val="clear" w:color="auto" w:fill="FFFFFF"/>
        <w:contextualSpacing/>
        <w:jc w:val="both"/>
        <w:rPr>
          <w:rFonts w:ascii="GHEA Grapalat" w:eastAsiaTheme="minorHAnsi" w:hAnsi="GHEA Grapalat" w:cstheme="minorBidi"/>
        </w:rPr>
      </w:pPr>
      <w:r w:rsidRPr="00C715FB">
        <w:rPr>
          <w:rFonts w:ascii="GHEA Grapalat" w:eastAsiaTheme="minorHAnsi" w:hAnsi="GHEA Grapalat" w:cstheme="minorBidi"/>
        </w:rPr>
        <w:lastRenderedPageBreak/>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EF6EB4">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7B3F5F">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7B3F5F">
      <w:pPr>
        <w:pStyle w:val="NormalWeb"/>
        <w:shd w:val="clear" w:color="auto" w:fill="FFFFFF"/>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B46D58">
      <w:pPr>
        <w:widowControl w:val="0"/>
        <w:spacing w:after="160"/>
        <w:ind w:left="567" w:right="565"/>
        <w:jc w:val="center"/>
        <w:rPr>
          <w:rFonts w:ascii="GHEA Grapalat" w:hAnsi="GHEA Grapalat"/>
          <w:b/>
        </w:rPr>
      </w:pPr>
    </w:p>
    <w:p w14:paraId="7AA9742F" w14:textId="77777777" w:rsidR="00CF2692" w:rsidRPr="00C715FB" w:rsidRDefault="00CF2692" w:rsidP="00B46D58">
      <w:pPr>
        <w:widowControl w:val="0"/>
        <w:spacing w:after="160"/>
        <w:ind w:left="567" w:right="565"/>
        <w:jc w:val="center"/>
        <w:rPr>
          <w:rFonts w:ascii="GHEA Grapalat" w:hAnsi="GHEA Grapalat"/>
          <w:b/>
        </w:rPr>
      </w:pPr>
    </w:p>
    <w:p w14:paraId="51DB381E" w14:textId="77777777" w:rsidR="007B3F5F" w:rsidRPr="00C715FB" w:rsidRDefault="007B3F5F" w:rsidP="00B46D58">
      <w:pPr>
        <w:widowControl w:val="0"/>
        <w:spacing w:after="160"/>
        <w:ind w:left="567" w:right="565"/>
        <w:jc w:val="center"/>
        <w:rPr>
          <w:rFonts w:ascii="GHEA Grapalat" w:hAnsi="GHEA Grapalat"/>
          <w:b/>
        </w:rPr>
      </w:pPr>
    </w:p>
    <w:p w14:paraId="6883EB0D" w14:textId="51421C69" w:rsidR="00CB2230" w:rsidRPr="00C715FB" w:rsidRDefault="00CB2230">
      <w:pPr>
        <w:rPr>
          <w:rFonts w:ascii="GHEA Grapalat" w:hAnsi="GHEA Grapalat"/>
          <w:b/>
        </w:rPr>
      </w:pPr>
    </w:p>
    <w:p w14:paraId="27DD4018" w14:textId="77777777" w:rsidR="001F6F04" w:rsidRPr="00C715FB" w:rsidRDefault="001F6F04" w:rsidP="001F6F04">
      <w:pPr>
        <w:widowControl w:val="0"/>
        <w:spacing w:after="160"/>
        <w:ind w:firstLine="567"/>
        <w:jc w:val="right"/>
        <w:rPr>
          <w:rFonts w:ascii="GHEA Grapalat" w:hAnsi="GHEA Grapalat"/>
          <w:b/>
        </w:rPr>
      </w:pPr>
      <w:r w:rsidRPr="00C715FB">
        <w:rPr>
          <w:rFonts w:ascii="GHEA Grapalat" w:hAnsi="GHEA Grapalat"/>
          <w:b/>
        </w:rPr>
        <w:t>Приложение № 4.1</w:t>
      </w:r>
    </w:p>
    <w:p w14:paraId="6DF0A18C" w14:textId="7CEC7B63" w:rsidR="001F6F04" w:rsidRPr="00C715FB" w:rsidRDefault="001F6F04" w:rsidP="001F6F04">
      <w:pPr>
        <w:widowControl w:val="0"/>
        <w:spacing w:after="160"/>
        <w:ind w:firstLine="567"/>
        <w:jc w:val="right"/>
        <w:rPr>
          <w:rFonts w:ascii="GHEA Grapalat" w:hAnsi="GHEA Grapalat" w:cs="Arial"/>
          <w:b/>
        </w:rPr>
      </w:pPr>
      <w:r w:rsidRPr="00C715FB">
        <w:rPr>
          <w:rFonts w:ascii="GHEA Grapalat" w:hAnsi="GHEA Grapalat"/>
          <w:b/>
        </w:rPr>
        <w:t xml:space="preserve">к Приглашению на </w:t>
      </w:r>
      <w:r w:rsidR="00725E77">
        <w:rPr>
          <w:rFonts w:ascii="GHEA Grapalat" w:hAnsi="GHEA Grapalat"/>
          <w:b/>
        </w:rPr>
        <w:t xml:space="preserve">ЗАПРОСЕ КОТИРОВОК </w:t>
      </w:r>
      <w:r w:rsidRPr="00C715FB">
        <w:rPr>
          <w:rFonts w:ascii="GHEA Grapalat" w:hAnsi="GHEA Grapalat" w:cs="Arial"/>
          <w:b/>
        </w:rPr>
        <w:br/>
      </w:r>
      <w:r w:rsidRPr="00C715FB">
        <w:rPr>
          <w:rFonts w:ascii="GHEA Grapalat" w:hAnsi="GHEA Grapalat"/>
          <w:b/>
        </w:rPr>
        <w:t>под кодом "</w:t>
      </w:r>
      <w:r w:rsidR="005D3E25">
        <w:rPr>
          <w:rFonts w:ascii="GHEA Grapalat" w:hAnsi="GHEA Grapalat"/>
          <w:b/>
        </w:rPr>
        <w:t>EQ-GHAShDzB-</w:t>
      </w:r>
      <w:r w:rsidR="00D74570">
        <w:rPr>
          <w:rFonts w:ascii="GHEA Grapalat" w:hAnsi="GHEA Grapalat"/>
          <w:b/>
        </w:rPr>
        <w:t>26/36</w:t>
      </w:r>
      <w:r w:rsidRPr="00C715FB">
        <w:rPr>
          <w:rFonts w:ascii="GHEA Grapalat" w:hAnsi="GHEA Grapalat"/>
          <w:b/>
        </w:rPr>
        <w:t>"</w:t>
      </w:r>
      <w:r w:rsidRPr="00C715FB">
        <w:rPr>
          <w:rStyle w:val="FootnoteReference"/>
          <w:rFonts w:ascii="GHEA Grapalat" w:hAnsi="GHEA Grapalat"/>
          <w:b/>
          <w:sz w:val="36"/>
          <w:szCs w:val="36"/>
        </w:rPr>
        <w:footnoteReference w:customMarkFollows="1" w:id="22"/>
        <w:t>*</w:t>
      </w:r>
    </w:p>
    <w:p w14:paraId="437266FA" w14:textId="77777777" w:rsidR="00520508" w:rsidRPr="00C715FB" w:rsidRDefault="00520508" w:rsidP="00520508">
      <w:pPr>
        <w:pStyle w:val="BodyTextIndent3"/>
        <w:widowControl w:val="0"/>
        <w:spacing w:after="160"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16E56D0C" w14:textId="77777777" w:rsidR="00520508" w:rsidRPr="00C715FB" w:rsidRDefault="00520508" w:rsidP="00520508">
      <w:pPr>
        <w:widowControl w:val="0"/>
        <w:spacing w:after="160"/>
        <w:ind w:left="567" w:right="565"/>
        <w:jc w:val="center"/>
        <w:rPr>
          <w:rFonts w:ascii="GHEA Grapalat" w:hAnsi="GHEA Grapalat"/>
          <w:b/>
        </w:rPr>
      </w:pPr>
      <w:r w:rsidRPr="00C715FB">
        <w:rPr>
          <w:rFonts w:ascii="GHEA Grapalat" w:hAnsi="GHEA Grapalat"/>
          <w:b/>
        </w:rPr>
        <w:t>(обеспечение квалификации)</w:t>
      </w:r>
    </w:p>
    <w:p w14:paraId="7A95323C" w14:textId="77777777" w:rsidR="00520508" w:rsidRPr="00C715FB" w:rsidRDefault="00520508" w:rsidP="0052050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48B50F93" w14:textId="77777777" w:rsidR="00520508" w:rsidRPr="00C715FB" w:rsidRDefault="00520508" w:rsidP="00520508">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w:t>
      </w:r>
      <w:r w:rsidR="00506873" w:rsidRPr="00C715FB">
        <w:rPr>
          <w:rStyle w:val="Strong"/>
          <w:rFonts w:ascii="GHEA Grapalat" w:hAnsi="GHEA Grapalat"/>
          <w:b w:val="0"/>
          <w:sz w:val="18"/>
          <w:szCs w:val="18"/>
        </w:rPr>
        <w:t xml:space="preserve">                                 </w:t>
      </w:r>
      <w:r w:rsidRPr="00C715FB">
        <w:rPr>
          <w:rStyle w:val="Strong"/>
          <w:rFonts w:ascii="GHEA Grapalat" w:hAnsi="GHEA Grapalat"/>
          <w:b w:val="0"/>
          <w:sz w:val="18"/>
          <w:szCs w:val="18"/>
        </w:rPr>
        <w:t>номер заключаемого договора</w:t>
      </w:r>
    </w:p>
    <w:p w14:paraId="652343E8" w14:textId="77777777" w:rsidR="00520508" w:rsidRPr="00C715FB" w:rsidRDefault="00520508" w:rsidP="0052050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4F0FC64" w14:textId="77777777" w:rsidR="00520508" w:rsidRPr="00C715FB" w:rsidRDefault="00520508" w:rsidP="00520508">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7C0F4B63"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71CC049B" w14:textId="77777777" w:rsidR="00520508" w:rsidRPr="00C715FB" w:rsidRDefault="00520508" w:rsidP="00520508">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3AD9A106" w14:textId="77777777" w:rsidR="00520508" w:rsidRPr="00C715FB" w:rsidRDefault="00520508" w:rsidP="00520508">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4A03409D" w14:textId="77777777" w:rsidR="00520508" w:rsidRPr="00C715FB" w:rsidRDefault="00520508" w:rsidP="00520508">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79D2B447"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235B018E"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5575E81"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4F6DE8"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банка</w:t>
      </w:r>
      <w:r w:rsidR="00697031" w:rsidRPr="00C715FB">
        <w:rPr>
          <w:rFonts w:ascii="GHEA Grapalat" w:eastAsiaTheme="minorHAnsi" w:hAnsi="GHEA Grapalat" w:cstheme="minorBidi"/>
          <w:sz w:val="18"/>
          <w:szCs w:val="18"/>
        </w:rPr>
        <w:t xml:space="preserve"> </w:t>
      </w:r>
    </w:p>
    <w:p w14:paraId="33D1645D"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5519FD7F"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232E72"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C715FB">
        <w:rPr>
          <w:rFonts w:ascii="GHEA Grapalat" w:eastAsiaTheme="minorHAnsi" w:hAnsi="GHEA Grapalat" w:cstheme="minorBidi"/>
          <w:lang w:val="hy-AM"/>
        </w:rPr>
        <w:t xml:space="preserve">двухсторонне утвержденного </w:t>
      </w:r>
      <w:r w:rsidR="00D27BE8" w:rsidRPr="00C715FB">
        <w:rPr>
          <w:rFonts w:ascii="GHEA Grapalat" w:eastAsiaTheme="minorHAnsi" w:hAnsi="GHEA Grapalat" w:cstheme="minorBidi"/>
        </w:rPr>
        <w:t>акта (актов) сдачи-приемки</w:t>
      </w:r>
      <w:r w:rsidRPr="00C715FB">
        <w:rPr>
          <w:rFonts w:ascii="GHEA Grapalat" w:eastAsiaTheme="minorHAnsi" w:hAnsi="GHEA Grapalat" w:cstheme="minorBidi"/>
        </w:rPr>
        <w:t xml:space="preserve"> между бенефициаром и принципалом </w:t>
      </w:r>
      <w:r w:rsidR="005613D6" w:rsidRPr="00C715FB">
        <w:rPr>
          <w:rFonts w:ascii="GHEA Grapalat" w:eastAsiaTheme="minorHAnsi" w:hAnsi="GHEA Grapalat" w:cstheme="minorBidi"/>
        </w:rPr>
        <w:t>в рамках исполнения договора</w:t>
      </w:r>
      <w:r w:rsidR="005613D6" w:rsidRPr="00C715FB">
        <w:rPr>
          <w:rFonts w:ascii="GHEA Grapalat" w:eastAsiaTheme="minorHAnsi" w:hAnsi="GHEA Grapalat" w:cstheme="minorBidi"/>
          <w:lang w:val="hy-AM"/>
        </w:rPr>
        <w:t xml:space="preserve"> и</w:t>
      </w:r>
      <w:r w:rsidR="005613D6" w:rsidRPr="00C715FB">
        <w:rPr>
          <w:rFonts w:ascii="GHEA Grapalat" w:eastAsiaTheme="minorHAnsi" w:hAnsi="GHEA Grapalat" w:cstheme="minorBidi"/>
        </w:rPr>
        <w:t xml:space="preserve"> представленн</w:t>
      </w:r>
      <w:r w:rsidR="005613D6" w:rsidRPr="00C715FB">
        <w:rPr>
          <w:rFonts w:ascii="GHEA Grapalat" w:eastAsiaTheme="minorHAnsi" w:hAnsi="GHEA Grapalat" w:cstheme="minorBidi"/>
          <w:lang w:val="hy-AM"/>
        </w:rPr>
        <w:t>ого принципалом</w:t>
      </w:r>
      <w:r w:rsidR="005613D6" w:rsidRPr="00C715FB">
        <w:rPr>
          <w:rFonts w:ascii="GHEA Grapalat" w:eastAsiaTheme="minorHAnsi" w:hAnsi="GHEA Grapalat" w:cstheme="minorBidi"/>
        </w:rPr>
        <w:t xml:space="preserve"> лицу</w:t>
      </w:r>
      <w:r w:rsidR="00A5482B" w:rsidRPr="00C715FB">
        <w:rPr>
          <w:rFonts w:ascii="GHEA Grapalat" w:eastAsiaTheme="minorHAnsi" w:hAnsi="GHEA Grapalat" w:cstheme="minorBidi"/>
        </w:rPr>
        <w:t xml:space="preserve"> </w:t>
      </w:r>
      <w:r w:rsidR="005613D6" w:rsidRPr="00C715FB">
        <w:rPr>
          <w:rFonts w:ascii="GHEA Grapalat" w:eastAsiaTheme="minorHAnsi" w:hAnsi="GHEA Grapalat" w:cstheme="minorBidi"/>
        </w:rPr>
        <w:t xml:space="preserve"> давшему гарантию</w:t>
      </w:r>
      <w:r w:rsidRPr="00C715FB">
        <w:rPr>
          <w:rFonts w:ascii="GHEA Grapalat" w:eastAsiaTheme="minorHAnsi" w:hAnsi="GHEA Grapalat" w:cstheme="minorBidi"/>
        </w:rPr>
        <w:t>.</w:t>
      </w:r>
    </w:p>
    <w:p w14:paraId="611ECCC6" w14:textId="77777777" w:rsidR="00520508" w:rsidRPr="00C715FB" w:rsidRDefault="00520508" w:rsidP="00520508">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C715FB"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7BFC6A89" w14:textId="77777777" w:rsidR="00520508" w:rsidRPr="00C715FB"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1D90076D" w14:textId="77777777" w:rsidR="00520508" w:rsidRPr="00C715FB"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C715FB" w:rsidRDefault="00EB1A78" w:rsidP="00EB1A78">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C715FB" w:rsidRDefault="00EB1A78" w:rsidP="00EB1A78">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6C7F57A3" w14:textId="77777777" w:rsidR="00EB1A78" w:rsidRPr="00C715FB" w:rsidRDefault="00EB1A78" w:rsidP="00EB1A78">
      <w:pPr>
        <w:pStyle w:val="NormalWeb"/>
        <w:shd w:val="clear" w:color="auto" w:fill="FFFFFF"/>
        <w:ind w:firstLine="374"/>
        <w:contextualSpacing/>
        <w:jc w:val="both"/>
        <w:rPr>
          <w:rFonts w:ascii="GHEA Grapalat" w:eastAsiaTheme="minorHAnsi" w:hAnsi="GHEA Grapalat" w:cstheme="minorBidi"/>
        </w:rPr>
      </w:pPr>
    </w:p>
    <w:p w14:paraId="6C520112" w14:textId="77777777" w:rsidR="00EB1A78" w:rsidRPr="00C715FB" w:rsidRDefault="00EB1A78" w:rsidP="00EB1A78">
      <w:pPr>
        <w:pStyle w:val="NormalWeb"/>
        <w:shd w:val="clear" w:color="auto" w:fill="FFFFFF"/>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21000F4B" w14:textId="77777777" w:rsidR="00EB1A78" w:rsidRPr="00C715FB"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14:paraId="1A577E8C" w14:textId="77777777" w:rsidR="00EB1A78" w:rsidRPr="00C715FB" w:rsidRDefault="00EB1A78" w:rsidP="00D47545">
      <w:pPr>
        <w:pStyle w:val="NormalWeb"/>
        <w:shd w:val="clear" w:color="auto" w:fill="FFFFFF"/>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D47545"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крайн</w:t>
      </w:r>
      <w:r w:rsidR="00A265BE"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299E9395" w14:textId="77777777" w:rsidR="00183022" w:rsidRPr="00C715FB" w:rsidRDefault="00183022" w:rsidP="00183022">
      <w:pPr>
        <w:pStyle w:val="NormalWeb"/>
        <w:shd w:val="clear" w:color="auto" w:fill="FFFFFF"/>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439082FC" w14:textId="77777777" w:rsidR="00520508" w:rsidRPr="00C715FB"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C715FB" w:rsidRDefault="00520508" w:rsidP="00520508">
      <w:pPr>
        <w:pStyle w:val="NormalWeb"/>
        <w:shd w:val="clear" w:color="auto" w:fill="FFFFFF"/>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D3EB3C7" w14:textId="77777777" w:rsidR="00520508" w:rsidRPr="00C715FB" w:rsidRDefault="00520508" w:rsidP="00520508">
      <w:pPr>
        <w:pStyle w:val="NormalWeb"/>
        <w:shd w:val="clear" w:color="auto" w:fill="FFFFFF"/>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EA7FB2" w:rsidRPr="00C715FB">
        <w:rPr>
          <w:rFonts w:eastAsiaTheme="minorHAnsi" w:cstheme="minorBidi"/>
        </w:rPr>
        <w:t xml:space="preserve">        </w:t>
      </w:r>
      <w:r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1983CC9C"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704D4520"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46593A3F"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C715FB" w:rsidRDefault="000C3BD3" w:rsidP="005613D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3) </w:t>
      </w:r>
      <w:r w:rsidR="005613D6" w:rsidRPr="00C715FB">
        <w:rPr>
          <w:rFonts w:ascii="GHEA Grapalat" w:eastAsiaTheme="minorHAnsi" w:hAnsi="GHEA Grapalat" w:cstheme="minorBidi"/>
          <w:lang w:val="hy-AM"/>
        </w:rPr>
        <w:t xml:space="preserve">двухсторонне </w:t>
      </w:r>
      <w:r w:rsidR="005613D6" w:rsidRPr="00C715F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C715FB">
        <w:rPr>
          <w:rFonts w:ascii="GHEA Grapalat" w:eastAsiaTheme="minorHAnsi" w:hAnsi="GHEA Grapalat" w:cstheme="minorBidi"/>
          <w:lang w:val="hy-AM"/>
        </w:rPr>
        <w:t xml:space="preserve"> </w:t>
      </w:r>
      <w:r w:rsidR="005613D6" w:rsidRPr="00C715FB">
        <w:rPr>
          <w:rFonts w:ascii="GHEA Grapalat" w:eastAsiaTheme="minorHAnsi" w:hAnsi="GHEA Grapalat" w:cstheme="minorBidi"/>
        </w:rPr>
        <w:t>(</w:t>
      </w:r>
      <w:r w:rsidR="005613D6" w:rsidRPr="00C715FB">
        <w:rPr>
          <w:rFonts w:ascii="GHEA Grapalat" w:eastAsiaTheme="minorHAnsi" w:hAnsi="GHEA Grapalat" w:cstheme="minorBidi"/>
          <w:lang w:val="hy-AM"/>
        </w:rPr>
        <w:t>их</w:t>
      </w:r>
      <w:r w:rsidR="005613D6" w:rsidRPr="00C715FB">
        <w:rPr>
          <w:rFonts w:ascii="GHEA Grapalat" w:eastAsiaTheme="minorHAnsi" w:hAnsi="GHEA Grapalat" w:cstheme="minorBidi"/>
        </w:rPr>
        <w:t xml:space="preserve">) копии. </w:t>
      </w:r>
    </w:p>
    <w:p w14:paraId="21F04AD3" w14:textId="77777777" w:rsidR="000C3BD3" w:rsidRPr="00C715FB" w:rsidRDefault="000C3BD3"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C715FB"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392E05C5"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26E7B27B" w14:textId="77777777" w:rsidR="00520508" w:rsidRPr="00C715FB" w:rsidRDefault="00520508" w:rsidP="00520508">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21B6EB2F" w14:textId="77777777" w:rsidR="00520508" w:rsidRPr="00C715FB"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C76CDB5" w14:textId="77777777" w:rsidR="000B740C" w:rsidRPr="00572A57" w:rsidRDefault="000B740C" w:rsidP="000B740C">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Pr="00572A57">
        <w:rPr>
          <w:rFonts w:ascii="GHEA Grapalat" w:hAnsi="GHEA Grapalat"/>
          <w:b/>
          <w:i/>
          <w:sz w:val="22"/>
          <w:szCs w:val="22"/>
        </w:rPr>
        <w:t>2</w:t>
      </w:r>
    </w:p>
    <w:p w14:paraId="74BE8EC3" w14:textId="088F0770" w:rsidR="000B740C" w:rsidRPr="00594D27" w:rsidRDefault="000B740C" w:rsidP="000B740C">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sidR="00725E77">
        <w:rPr>
          <w:rFonts w:ascii="GHEA Grapalat" w:hAnsi="GHEA Grapalat"/>
          <w:b/>
          <w:i/>
          <w:sz w:val="22"/>
          <w:szCs w:val="22"/>
        </w:rPr>
        <w:t xml:space="preserve">ЗАПРОСЕ КОТИРОВОК </w:t>
      </w:r>
      <w:r w:rsidRPr="00594D27">
        <w:rPr>
          <w:rFonts w:ascii="GHEA Grapalat" w:hAnsi="GHEA Grapalat" w:cs="GHEA Grapalat"/>
          <w:b/>
          <w:i/>
          <w:sz w:val="22"/>
          <w:szCs w:val="22"/>
        </w:rPr>
        <w:br/>
      </w:r>
      <w:r w:rsidRPr="00594D27">
        <w:rPr>
          <w:rFonts w:ascii="GHEA Grapalat" w:hAnsi="GHEA Grapalat"/>
          <w:b/>
          <w:i/>
          <w:sz w:val="22"/>
          <w:szCs w:val="22"/>
        </w:rPr>
        <w:t>под кодом "</w:t>
      </w:r>
      <w:r w:rsidR="005D3E25">
        <w:rPr>
          <w:rFonts w:ascii="GHEA Grapalat" w:hAnsi="GHEA Grapalat"/>
          <w:b/>
          <w:i/>
          <w:sz w:val="22"/>
          <w:szCs w:val="22"/>
        </w:rPr>
        <w:t>EQ-GHAShDzB-</w:t>
      </w:r>
      <w:r w:rsidR="00D74570">
        <w:rPr>
          <w:rFonts w:ascii="GHEA Grapalat" w:hAnsi="GHEA Grapalat"/>
          <w:b/>
          <w:i/>
          <w:sz w:val="22"/>
          <w:szCs w:val="22"/>
        </w:rPr>
        <w:t>26/36</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23"/>
        <w:t>*</w:t>
      </w:r>
    </w:p>
    <w:p w14:paraId="4D77D257" w14:textId="77777777" w:rsidR="000B740C" w:rsidRPr="00B138F3" w:rsidRDefault="000B740C" w:rsidP="000B740C">
      <w:pPr>
        <w:widowControl w:val="0"/>
        <w:spacing w:after="160"/>
        <w:jc w:val="center"/>
        <w:rPr>
          <w:rFonts w:ascii="GHEA Grapalat" w:hAnsi="GHEA Grapalat"/>
          <w:b/>
          <w:sz w:val="22"/>
          <w:szCs w:val="22"/>
        </w:rPr>
      </w:pPr>
    </w:p>
    <w:p w14:paraId="08CD250E" w14:textId="77777777" w:rsidR="000B740C" w:rsidRPr="00B138F3" w:rsidRDefault="000B740C" w:rsidP="000B740C">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1134E92" w14:textId="77777777" w:rsidR="000B740C" w:rsidRPr="00B138F3" w:rsidRDefault="000B740C" w:rsidP="000B740C">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B740C" w:rsidRPr="00B138F3" w14:paraId="0E010D72" w14:textId="77777777" w:rsidTr="00CD796B">
        <w:tc>
          <w:tcPr>
            <w:tcW w:w="4786" w:type="dxa"/>
          </w:tcPr>
          <w:p w14:paraId="1CBA11A1" w14:textId="77777777" w:rsidR="000B740C" w:rsidRPr="00B138F3" w:rsidRDefault="000B740C" w:rsidP="00CD796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943181E" w14:textId="77777777" w:rsidR="000B740C" w:rsidRPr="00B138F3" w:rsidRDefault="000B740C" w:rsidP="00CD796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4"/>
              <w:t>**</w:t>
            </w:r>
          </w:p>
        </w:tc>
      </w:tr>
    </w:tbl>
    <w:p w14:paraId="596D7A05" w14:textId="77777777" w:rsidR="000B740C" w:rsidRPr="00B138F3" w:rsidRDefault="000B740C" w:rsidP="000B740C">
      <w:pPr>
        <w:widowControl w:val="0"/>
        <w:spacing w:after="160"/>
        <w:rPr>
          <w:rFonts w:ascii="GHEA Grapalat" w:hAnsi="GHEA Grapalat" w:cs="GHEA Grapalat"/>
          <w:b/>
          <w:sz w:val="22"/>
          <w:szCs w:val="22"/>
        </w:rPr>
      </w:pPr>
    </w:p>
    <w:p w14:paraId="57EF0714" w14:textId="77777777" w:rsidR="000B740C" w:rsidRPr="00B138F3" w:rsidRDefault="000B740C" w:rsidP="000B740C">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7EF6E60" w14:textId="77777777" w:rsidR="000B740C" w:rsidRPr="00B138F3" w:rsidRDefault="000B740C" w:rsidP="000B740C">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769FFC4" w14:textId="77777777" w:rsidR="000B740C" w:rsidRPr="00B138F3" w:rsidRDefault="000B740C" w:rsidP="000B740C">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885C019" w14:textId="77777777" w:rsidR="000B740C" w:rsidRPr="00B138F3" w:rsidRDefault="000B740C" w:rsidP="000B740C">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E2733E9" w14:textId="77777777" w:rsidR="000B740C" w:rsidRPr="00B138F3" w:rsidRDefault="000B740C" w:rsidP="000B740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FF274C" w14:textId="77777777" w:rsidR="000B740C" w:rsidRPr="00B138F3" w:rsidRDefault="000B740C" w:rsidP="000B740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793442F" w14:textId="77777777" w:rsidR="000B740C" w:rsidRPr="00B138F3" w:rsidRDefault="000B740C" w:rsidP="000B740C">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7AB940B" w14:textId="77777777" w:rsidR="000B740C" w:rsidRPr="00B138F3" w:rsidRDefault="000B740C" w:rsidP="000B740C">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C5B4315" w14:textId="77777777" w:rsidR="000B740C" w:rsidRPr="00B138F3" w:rsidRDefault="000B740C" w:rsidP="000B740C">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4297BB6" w14:textId="77777777" w:rsidR="000B740C" w:rsidRPr="00B138F3" w:rsidRDefault="000B740C" w:rsidP="000B740C">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7BAAFE" w14:textId="77777777" w:rsidR="000B740C" w:rsidRPr="00B138F3" w:rsidRDefault="000B740C" w:rsidP="000B74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15B9CC1"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29960B9"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1204D0F"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F39069A"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9BF1DBC"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3E47C55"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F8283DA"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D08F3CD"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B7DBC63"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1B115A8"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19892E4"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5480BE4" w14:textId="77777777" w:rsidR="000B740C" w:rsidRPr="00185BB2" w:rsidRDefault="000B740C" w:rsidP="000B740C">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67FD2C93" w14:textId="77777777" w:rsidR="000B740C" w:rsidRPr="00B138F3" w:rsidRDefault="000B740C" w:rsidP="000B740C">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6A40241"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CF76550" w14:textId="77777777" w:rsidR="000B740C" w:rsidRPr="00B138F3"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9F65E8B" w14:textId="77777777" w:rsidR="000B740C" w:rsidRPr="00B138F3" w:rsidDel="00A13215" w:rsidRDefault="000B740C" w:rsidP="000B74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B95C1FA" w14:textId="77777777" w:rsidR="000B740C" w:rsidRPr="00EC1F84" w:rsidRDefault="000B740C" w:rsidP="000B74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3F7899" w14:textId="77777777" w:rsidR="000B740C" w:rsidRPr="00B138F3" w:rsidRDefault="000B740C" w:rsidP="000B740C">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026B2F" w14:textId="77777777" w:rsidR="000B740C" w:rsidRPr="00CC28E2" w:rsidRDefault="000B740C" w:rsidP="000B740C">
      <w:pPr>
        <w:widowControl w:val="0"/>
        <w:jc w:val="both"/>
        <w:rPr>
          <w:rFonts w:ascii="GHEA Grapalat" w:hAnsi="GHEA Grapalat"/>
          <w:sz w:val="22"/>
          <w:szCs w:val="22"/>
        </w:rPr>
      </w:pPr>
      <w:r w:rsidRPr="00CC28E2">
        <w:rPr>
          <w:rFonts w:ascii="GHEA Grapalat" w:hAnsi="GHEA Grapalat"/>
          <w:sz w:val="22"/>
          <w:szCs w:val="22"/>
        </w:rPr>
        <w:lastRenderedPageBreak/>
        <w:t>_____________________________________</w:t>
      </w:r>
    </w:p>
    <w:p w14:paraId="40D6CF9A" w14:textId="77777777" w:rsidR="000B740C" w:rsidRPr="00CC28E2" w:rsidRDefault="000B740C" w:rsidP="000B740C">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0BE72582" w14:textId="77777777" w:rsidR="000B740C" w:rsidRPr="00CC28E2" w:rsidRDefault="000B740C" w:rsidP="000B740C">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3D96A88B" w14:textId="77777777" w:rsidR="000B740C" w:rsidRPr="00CC28E2" w:rsidRDefault="000B740C" w:rsidP="000B740C">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7CCBECD" w14:textId="77777777" w:rsidR="000B740C" w:rsidRPr="00CC28E2" w:rsidRDefault="000B740C" w:rsidP="000B740C">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64C0A44C" w14:textId="77777777" w:rsidR="000B740C" w:rsidRPr="00CC28E2" w:rsidRDefault="000B740C" w:rsidP="000B740C">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4D6BF20B" w14:textId="77777777" w:rsidR="000B740C" w:rsidRPr="00D847AB" w:rsidRDefault="000B740C" w:rsidP="000B740C">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41316231" w14:textId="77777777" w:rsidR="000B740C" w:rsidRPr="00B138F3" w:rsidRDefault="000B740C" w:rsidP="000B740C">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E90D59C" w14:textId="77777777" w:rsidR="000B740C" w:rsidRDefault="000B740C" w:rsidP="000B740C">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355F730D" w14:textId="77777777" w:rsidR="000B740C" w:rsidRPr="00B138F3" w:rsidRDefault="000B740C" w:rsidP="000B740C">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9CD8819" w14:textId="77777777" w:rsidR="000B740C" w:rsidRDefault="000B740C" w:rsidP="000B740C">
      <w:pPr>
        <w:widowControl w:val="0"/>
        <w:spacing w:after="160"/>
        <w:ind w:right="4250"/>
        <w:rPr>
          <w:rFonts w:ascii="GHEA Grapalat" w:hAnsi="GHEA Grapalat"/>
          <w:sz w:val="22"/>
          <w:szCs w:val="22"/>
        </w:rPr>
      </w:pPr>
    </w:p>
    <w:p w14:paraId="4CEB00C5" w14:textId="77777777" w:rsidR="000B740C" w:rsidRPr="00B138F3" w:rsidRDefault="000B740C" w:rsidP="000B740C">
      <w:pPr>
        <w:widowControl w:val="0"/>
        <w:spacing w:after="160"/>
        <w:ind w:right="4250"/>
        <w:rPr>
          <w:rFonts w:ascii="GHEA Grapalat" w:hAnsi="GHEA Grapalat"/>
          <w:sz w:val="22"/>
          <w:szCs w:val="22"/>
        </w:rPr>
      </w:pPr>
    </w:p>
    <w:p w14:paraId="6E896FAA" w14:textId="77777777" w:rsidR="000B740C" w:rsidRPr="004D5A00" w:rsidRDefault="000B740C" w:rsidP="000B740C">
      <w:pPr>
        <w:widowControl w:val="0"/>
        <w:spacing w:after="16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298DAE64" w14:textId="77777777" w:rsidR="000B740C" w:rsidRPr="004D5A00" w:rsidRDefault="000B740C" w:rsidP="000B740C">
      <w:pPr>
        <w:widowControl w:val="0"/>
        <w:tabs>
          <w:tab w:val="left" w:pos="1134"/>
        </w:tabs>
        <w:spacing w:after="160"/>
        <w:ind w:firstLine="567"/>
        <w:jc w:val="both"/>
        <w:rPr>
          <w:rFonts w:ascii="GHEA Grapalat" w:hAnsi="GHEA Grapalat"/>
          <w:sz w:val="22"/>
          <w:szCs w:val="22"/>
        </w:rPr>
      </w:pPr>
    </w:p>
    <w:p w14:paraId="3B67FFE1" w14:textId="77777777" w:rsidR="000B740C" w:rsidRPr="004D5A00" w:rsidRDefault="000B740C" w:rsidP="000B740C">
      <w:pPr>
        <w:widowControl w:val="0"/>
        <w:tabs>
          <w:tab w:val="left" w:pos="1134"/>
        </w:tabs>
        <w:spacing w:after="160"/>
        <w:ind w:firstLine="567"/>
        <w:jc w:val="both"/>
        <w:rPr>
          <w:rFonts w:ascii="GHEA Grapalat" w:hAnsi="GHEA Grapalat"/>
          <w:sz w:val="22"/>
          <w:szCs w:val="22"/>
        </w:rPr>
      </w:pPr>
    </w:p>
    <w:p w14:paraId="1FD03481" w14:textId="77777777" w:rsidR="000B740C" w:rsidRPr="004D5A00" w:rsidRDefault="000B740C" w:rsidP="000B740C">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0B740C" w:rsidRPr="00B138F3" w14:paraId="3744AF30"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B0392" w14:textId="77777777" w:rsidR="000B740C" w:rsidRPr="004D5A00" w:rsidRDefault="000B740C" w:rsidP="00CD796B">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0B740C" w:rsidRPr="00B138F3" w14:paraId="1455F02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019249" w14:textId="77777777" w:rsidR="000B740C" w:rsidRPr="00B138F3" w:rsidRDefault="000B740C" w:rsidP="00CD796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0B740C" w:rsidRPr="00B138F3" w14:paraId="37AFAA8C"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B0F1D" w14:textId="77777777" w:rsidR="000B740C" w:rsidRPr="00B138F3" w:rsidRDefault="000B740C" w:rsidP="00CD796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0B740C" w:rsidRPr="00B138F3" w14:paraId="376FCFB5"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E7C9F"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B740C" w:rsidRPr="00B138F3" w14:paraId="679DFE88"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01477"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B740C" w:rsidRPr="00B138F3" w14:paraId="69CFF947"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A976D"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B740C" w:rsidRPr="00B138F3" w14:paraId="5674B5D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AF9F9"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B740C" w:rsidRPr="00B138F3" w14:paraId="4F7F3CA2"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1315A"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B740C" w:rsidRPr="00B138F3" w14:paraId="1C3F29D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6051E"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0B740C" w:rsidRPr="00B138F3" w14:paraId="68864528"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33E934"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B740C" w:rsidRPr="00B138F3" w14:paraId="6E71445D"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80480"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0B740C" w:rsidRPr="00B138F3" w14:paraId="062D82DD"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58A7E4"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0B740C" w:rsidRPr="00B138F3" w14:paraId="397E5E85"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21222"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0B740C" w:rsidRPr="00B138F3" w14:paraId="64776FA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CE8B0"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B740C" w:rsidRPr="00B138F3" w14:paraId="6A62439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02E043"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B740C" w:rsidRPr="00B138F3" w14:paraId="3B70BBDE"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76B6B"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B740C" w:rsidRPr="00B138F3" w14:paraId="3BB5BF4D"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E3FEE0"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0B740C" w:rsidRPr="00B138F3" w14:paraId="2213EF60"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4678C46A"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B740C" w:rsidRPr="00B138F3" w14:paraId="45C1972D"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2F9AF" w14:textId="77777777" w:rsidR="000B740C" w:rsidRPr="00B138F3" w:rsidRDefault="000B740C" w:rsidP="00CD796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B740C" w:rsidRPr="00B138F3" w14:paraId="31C4669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162B4" w14:textId="77777777" w:rsidR="000B740C" w:rsidRPr="00B138F3" w:rsidRDefault="000B740C" w:rsidP="00CD796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B740C" w:rsidRPr="00B138F3" w14:paraId="453A138F" w14:textId="77777777" w:rsidTr="00CD796B">
        <w:trPr>
          <w:trHeight w:val="3234"/>
        </w:trPr>
        <w:tc>
          <w:tcPr>
            <w:tcW w:w="5616" w:type="dxa"/>
            <w:tcBorders>
              <w:top w:val="nil"/>
              <w:left w:val="single" w:sz="4" w:space="0" w:color="auto"/>
              <w:bottom w:val="single" w:sz="4" w:space="0" w:color="auto"/>
              <w:right w:val="single" w:sz="4" w:space="0" w:color="auto"/>
            </w:tcBorders>
            <w:noWrap/>
            <w:vAlign w:val="bottom"/>
          </w:tcPr>
          <w:p w14:paraId="569F6D9D" w14:textId="77777777" w:rsidR="000B740C" w:rsidRPr="00B138F3" w:rsidRDefault="000B740C" w:rsidP="00CD796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D3D0EEE" w14:textId="77777777" w:rsidR="000B740C" w:rsidRPr="00B138F3" w:rsidRDefault="000B740C" w:rsidP="00CD796B">
            <w:pPr>
              <w:widowControl w:val="0"/>
              <w:spacing w:after="160"/>
              <w:rPr>
                <w:rFonts w:ascii="GHEA Grapalat" w:hAnsi="GHEA Grapalat" w:cs="Sylfaen"/>
              </w:rPr>
            </w:pPr>
          </w:p>
          <w:p w14:paraId="6A7293B4" w14:textId="77777777" w:rsidR="000B740C" w:rsidRPr="00B138F3" w:rsidRDefault="000B740C" w:rsidP="00CD796B">
            <w:pPr>
              <w:widowControl w:val="0"/>
              <w:spacing w:after="160"/>
              <w:jc w:val="right"/>
              <w:rPr>
                <w:rFonts w:ascii="GHEA Grapalat" w:hAnsi="GHEA Grapalat" w:cs="Tahoma"/>
              </w:rPr>
            </w:pPr>
            <w:r w:rsidRPr="00B138F3">
              <w:rPr>
                <w:rFonts w:ascii="GHEA Grapalat" w:hAnsi="GHEA Grapalat"/>
              </w:rPr>
              <w:t>/____________________/</w:t>
            </w:r>
          </w:p>
          <w:p w14:paraId="48995906" w14:textId="77777777" w:rsidR="000B740C" w:rsidRPr="00B138F3" w:rsidRDefault="000B740C" w:rsidP="00CD796B">
            <w:pPr>
              <w:widowControl w:val="0"/>
              <w:spacing w:after="160"/>
              <w:rPr>
                <w:rFonts w:ascii="GHEA Grapalat" w:hAnsi="GHEA Grapalat" w:cs="Sylfaen"/>
              </w:rPr>
            </w:pPr>
          </w:p>
          <w:p w14:paraId="3DF925F4" w14:textId="77777777" w:rsidR="000B740C" w:rsidRPr="00B138F3" w:rsidRDefault="000B740C" w:rsidP="00CD796B">
            <w:pPr>
              <w:widowControl w:val="0"/>
              <w:spacing w:after="160"/>
              <w:jc w:val="right"/>
              <w:rPr>
                <w:rFonts w:ascii="GHEA Grapalat" w:hAnsi="GHEA Grapalat" w:cs="Sylfaen"/>
              </w:rPr>
            </w:pPr>
            <w:r w:rsidRPr="00B138F3">
              <w:rPr>
                <w:rFonts w:ascii="GHEA Grapalat" w:hAnsi="GHEA Grapalat"/>
              </w:rPr>
              <w:t>/____________________/</w:t>
            </w:r>
          </w:p>
          <w:p w14:paraId="1A31D543" w14:textId="77777777" w:rsidR="000B740C" w:rsidRPr="00B138F3" w:rsidRDefault="000B740C" w:rsidP="00CD796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4CF3A18" w14:textId="77777777" w:rsidR="000B740C" w:rsidRPr="00B138F3" w:rsidRDefault="000B740C" w:rsidP="00CD796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CF45A87" w14:textId="77777777" w:rsidR="000B740C" w:rsidRPr="00B138F3" w:rsidRDefault="000B740C" w:rsidP="00CD796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5419C2C" w14:textId="77777777" w:rsidR="000B740C" w:rsidRPr="00B138F3" w:rsidRDefault="000B740C" w:rsidP="00CD796B">
            <w:pPr>
              <w:widowControl w:val="0"/>
              <w:spacing w:after="160"/>
              <w:rPr>
                <w:rFonts w:ascii="GHEA Grapalat" w:hAnsi="GHEA Grapalat" w:cs="Sylfaen"/>
              </w:rPr>
            </w:pPr>
          </w:p>
          <w:p w14:paraId="2111277E" w14:textId="77777777" w:rsidR="000B740C" w:rsidRPr="00B138F3" w:rsidRDefault="000B740C" w:rsidP="00CD796B">
            <w:pPr>
              <w:widowControl w:val="0"/>
              <w:spacing w:after="160"/>
              <w:jc w:val="right"/>
              <w:rPr>
                <w:rFonts w:ascii="GHEA Grapalat" w:hAnsi="GHEA Grapalat" w:cs="Sylfaen"/>
              </w:rPr>
            </w:pPr>
            <w:r w:rsidRPr="00B138F3">
              <w:rPr>
                <w:rFonts w:ascii="GHEA Grapalat" w:hAnsi="GHEA Grapalat"/>
              </w:rPr>
              <w:t>/____________________/</w:t>
            </w:r>
          </w:p>
          <w:p w14:paraId="2A24C8A5" w14:textId="77777777" w:rsidR="000B740C" w:rsidRPr="00B138F3" w:rsidRDefault="000B740C" w:rsidP="00CD796B">
            <w:pPr>
              <w:widowControl w:val="0"/>
              <w:spacing w:after="160"/>
              <w:jc w:val="right"/>
              <w:rPr>
                <w:rFonts w:ascii="GHEA Grapalat" w:hAnsi="GHEA Grapalat" w:cs="Tahoma"/>
              </w:rPr>
            </w:pPr>
          </w:p>
          <w:p w14:paraId="60321A70" w14:textId="77777777" w:rsidR="000B740C" w:rsidRPr="00B138F3" w:rsidRDefault="000B740C" w:rsidP="00CD796B">
            <w:pPr>
              <w:widowControl w:val="0"/>
              <w:spacing w:after="160"/>
              <w:jc w:val="right"/>
              <w:rPr>
                <w:rFonts w:ascii="GHEA Grapalat" w:hAnsi="GHEA Grapalat" w:cs="Sylfaen"/>
              </w:rPr>
            </w:pPr>
            <w:r w:rsidRPr="00B138F3">
              <w:rPr>
                <w:rFonts w:ascii="GHEA Grapalat" w:hAnsi="GHEA Grapalat"/>
              </w:rPr>
              <w:t>/____________________/</w:t>
            </w:r>
          </w:p>
          <w:p w14:paraId="7D2D12E0" w14:textId="77777777" w:rsidR="000B740C" w:rsidRPr="00B138F3" w:rsidRDefault="000B740C" w:rsidP="00CD796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0B740C" w:rsidRPr="00B138F3" w14:paraId="718A0773"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600D3C46" w14:textId="77777777" w:rsidR="000B740C" w:rsidRPr="00B138F3" w:rsidRDefault="000B740C" w:rsidP="00CD796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6CE35C6" w14:textId="77777777" w:rsidR="000B740C" w:rsidRPr="00B138F3" w:rsidRDefault="000B740C" w:rsidP="00CD796B">
            <w:pPr>
              <w:widowControl w:val="0"/>
              <w:spacing w:after="160"/>
              <w:rPr>
                <w:rFonts w:ascii="GHEA Grapalat" w:hAnsi="GHEA Grapalat"/>
              </w:rPr>
            </w:pPr>
          </w:p>
          <w:p w14:paraId="5FF1DFCB" w14:textId="77777777" w:rsidR="000B740C" w:rsidRPr="00B138F3" w:rsidRDefault="000B740C" w:rsidP="00CD796B">
            <w:pPr>
              <w:widowControl w:val="0"/>
              <w:jc w:val="right"/>
              <w:rPr>
                <w:rFonts w:ascii="GHEA Grapalat" w:hAnsi="GHEA Grapalat" w:cs="Tahoma"/>
              </w:rPr>
            </w:pPr>
            <w:r w:rsidRPr="00B138F3">
              <w:rPr>
                <w:rFonts w:ascii="GHEA Grapalat" w:hAnsi="GHEA Grapalat"/>
              </w:rPr>
              <w:t>/____________________/</w:t>
            </w:r>
          </w:p>
          <w:p w14:paraId="5D235A1E" w14:textId="77777777" w:rsidR="000B740C" w:rsidRPr="00B138F3" w:rsidRDefault="000B740C" w:rsidP="00CD796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04515E7" w14:textId="77777777" w:rsidR="000B740C" w:rsidRPr="00B138F3" w:rsidRDefault="000B740C" w:rsidP="00CD796B">
            <w:pPr>
              <w:widowControl w:val="0"/>
              <w:spacing w:after="160"/>
              <w:rPr>
                <w:rFonts w:ascii="GHEA Grapalat" w:hAnsi="GHEA Grapalat" w:cs="Tahoma"/>
              </w:rPr>
            </w:pPr>
          </w:p>
          <w:p w14:paraId="6566130F" w14:textId="77777777" w:rsidR="000B740C" w:rsidRPr="00B138F3" w:rsidRDefault="000B740C" w:rsidP="00CD796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7F625FB" w14:textId="77777777" w:rsidR="000B740C" w:rsidRPr="00B138F3" w:rsidRDefault="000B740C" w:rsidP="00CD796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BC781" w14:textId="77777777" w:rsidR="000B740C" w:rsidRPr="00B138F3" w:rsidRDefault="000B740C" w:rsidP="00CD796B">
            <w:pPr>
              <w:widowControl w:val="0"/>
              <w:spacing w:after="160"/>
              <w:rPr>
                <w:rFonts w:ascii="GHEA Grapalat" w:hAnsi="GHEA Grapalat" w:cs="Tahoma"/>
              </w:rPr>
            </w:pPr>
          </w:p>
          <w:p w14:paraId="19C177FB" w14:textId="77777777" w:rsidR="000B740C" w:rsidRPr="00B138F3" w:rsidRDefault="000B740C" w:rsidP="00CD796B">
            <w:pPr>
              <w:widowControl w:val="0"/>
              <w:jc w:val="right"/>
              <w:rPr>
                <w:rFonts w:ascii="GHEA Grapalat" w:hAnsi="GHEA Grapalat" w:cs="Tahoma"/>
              </w:rPr>
            </w:pPr>
            <w:r w:rsidRPr="00B138F3">
              <w:rPr>
                <w:rFonts w:ascii="GHEA Grapalat" w:hAnsi="GHEA Grapalat"/>
              </w:rPr>
              <w:t>/____________________/</w:t>
            </w:r>
          </w:p>
          <w:p w14:paraId="2E24A30A" w14:textId="77777777" w:rsidR="000B740C" w:rsidRPr="00B138F3" w:rsidRDefault="000B740C" w:rsidP="00CD796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E8F7BB7" w14:textId="77777777" w:rsidR="000B740C" w:rsidRPr="00B138F3" w:rsidRDefault="000B740C" w:rsidP="00CD796B">
            <w:pPr>
              <w:widowControl w:val="0"/>
              <w:spacing w:after="160"/>
              <w:rPr>
                <w:rFonts w:ascii="GHEA Grapalat" w:hAnsi="GHEA Grapalat" w:cs="Arial"/>
              </w:rPr>
            </w:pPr>
          </w:p>
        </w:tc>
      </w:tr>
      <w:tr w:rsidR="000B740C" w:rsidRPr="00B138F3" w14:paraId="6B0D7C69"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74CBD2A" w14:textId="77777777" w:rsidR="000B740C" w:rsidRPr="00B138F3" w:rsidRDefault="000B740C" w:rsidP="00CD796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601CDCC" w14:textId="77777777" w:rsidR="000B740C" w:rsidRPr="00B138F3" w:rsidRDefault="000B740C" w:rsidP="00CD796B">
            <w:pPr>
              <w:widowControl w:val="0"/>
              <w:spacing w:after="160"/>
              <w:rPr>
                <w:rFonts w:ascii="GHEA Grapalat" w:hAnsi="GHEA Grapalat" w:cs="Sylfaen"/>
              </w:rPr>
            </w:pPr>
          </w:p>
          <w:p w14:paraId="7E40E745" w14:textId="77777777" w:rsidR="000B740C" w:rsidRPr="00B138F3" w:rsidRDefault="000B740C" w:rsidP="00CD796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AF52BF1" w14:textId="77777777" w:rsidR="000B740C" w:rsidRPr="00B138F3" w:rsidRDefault="000B740C" w:rsidP="00CD796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AA3895A" w14:textId="77777777" w:rsidR="000B740C" w:rsidRPr="00B138F3" w:rsidRDefault="000B740C" w:rsidP="00CD796B">
            <w:pPr>
              <w:widowControl w:val="0"/>
              <w:spacing w:after="160"/>
              <w:rPr>
                <w:rFonts w:ascii="GHEA Grapalat" w:hAnsi="GHEA Grapalat"/>
              </w:rPr>
            </w:pPr>
          </w:p>
          <w:p w14:paraId="7ED92280" w14:textId="77777777" w:rsidR="000B740C" w:rsidRPr="00B138F3" w:rsidRDefault="000B740C" w:rsidP="00CD796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F6AC858" w14:textId="77777777" w:rsidR="000B740C" w:rsidRPr="00EC1F84" w:rsidRDefault="000B740C" w:rsidP="000B740C">
      <w:pPr>
        <w:widowControl w:val="0"/>
        <w:tabs>
          <w:tab w:val="left" w:pos="1134"/>
        </w:tabs>
        <w:spacing w:after="160"/>
        <w:ind w:firstLine="567"/>
        <w:jc w:val="both"/>
        <w:rPr>
          <w:rFonts w:ascii="GHEA Grapalat" w:hAnsi="GHEA Grapalat"/>
          <w:sz w:val="22"/>
          <w:szCs w:val="22"/>
        </w:rPr>
      </w:pPr>
    </w:p>
    <w:p w14:paraId="3E94D014" w14:textId="77777777" w:rsidR="000B740C" w:rsidRPr="00B138F3" w:rsidRDefault="000B740C" w:rsidP="000B740C">
      <w:pPr>
        <w:widowControl w:val="0"/>
        <w:spacing w:after="160"/>
        <w:jc w:val="center"/>
        <w:rPr>
          <w:rFonts w:ascii="GHEA Grapalat" w:hAnsi="GHEA Grapalat" w:cs="Sylfaen"/>
        </w:rPr>
      </w:pPr>
    </w:p>
    <w:p w14:paraId="6DFF6FB2" w14:textId="77777777" w:rsidR="000B740C" w:rsidRPr="00B138F3" w:rsidRDefault="000B740C" w:rsidP="000B740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B6CF719" w14:textId="77777777" w:rsidR="000B740C" w:rsidRPr="00B138F3" w:rsidRDefault="000B740C" w:rsidP="000B740C">
      <w:pPr>
        <w:rPr>
          <w:rFonts w:ascii="GHEA Grapalat" w:hAnsi="GHEA Grapalat" w:cs="Sylfaen"/>
        </w:rPr>
      </w:pPr>
      <w:r w:rsidRPr="00B138F3">
        <w:rPr>
          <w:rFonts w:ascii="GHEA Grapalat" w:hAnsi="GHEA Grapalat" w:cs="Sylfaen"/>
        </w:rPr>
        <w:br w:type="page"/>
      </w:r>
    </w:p>
    <w:p w14:paraId="1E50689B" w14:textId="77777777" w:rsidR="000B740C" w:rsidRPr="00B138F3" w:rsidRDefault="000B740C" w:rsidP="000B740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B740C" w:rsidRPr="00B138F3" w14:paraId="4945D74F"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9B2C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DDCB6DE"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7602110"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E1486A"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A3F008"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A3C67E8"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6AF2A4"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3EB62BC"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378203"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83A461"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0B740C" w:rsidRPr="00B138F3" w14:paraId="1F6E27DC"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61C2C6"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79EDF0"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CA9D905"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F75D92"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ECD9231" w14:textId="77777777" w:rsidR="000B740C" w:rsidRPr="00B138F3" w:rsidRDefault="000B740C" w:rsidP="00CD796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0B740C" w:rsidRPr="00B138F3" w14:paraId="0CD9F2A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F66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28418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365D04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3E22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389C8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0B740C" w:rsidRPr="00B138F3" w14:paraId="2D7127C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E19F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9775F98" w14:textId="77777777" w:rsidR="000B740C" w:rsidRPr="00B138F3" w:rsidRDefault="000B740C" w:rsidP="00CD796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39B008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A26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13DF7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0B740C" w:rsidRPr="00B138F3" w14:paraId="5D7E056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0033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65738FB" w14:textId="77777777" w:rsidR="000B740C" w:rsidRPr="00B138F3" w:rsidRDefault="000B740C" w:rsidP="00CD796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B31C84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DD367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804C6D" w14:textId="77777777" w:rsidR="000B740C" w:rsidRPr="00B138F3" w:rsidRDefault="000B740C" w:rsidP="00CD796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900C47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0B740C" w:rsidRPr="00B138F3" w14:paraId="1361BAA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17FF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CB791EE" w14:textId="77777777" w:rsidR="000B740C" w:rsidRPr="00B138F3" w:rsidRDefault="000B740C" w:rsidP="00CD796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96637D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83D6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CD817D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9169BB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3B84D9F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2E22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BEAB63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65CC00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FD64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F0B9CA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B97D50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A3D1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F6277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955F71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F54A4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2E8716"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6015146"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16CCB83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53FC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1FC3F9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51F267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2A08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A649D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66AB5C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0B740C" w:rsidRPr="00B138F3" w14:paraId="0B03DE0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3C17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EE0CD0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125D86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ED0D3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1FD5C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85A4B3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7C613A9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9D87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DA0FA0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3A3F6D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41875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F1403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23A29C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5400485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18C6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143DAE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332A6F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B344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527C7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A7E8D5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0B740C" w:rsidRPr="00B138F3" w14:paraId="7E75677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36136"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3150BE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976EBC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40B82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E51E6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BCC7A1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34BD8A3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E9A7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048B27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F2E34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06248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B389E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1E605B91"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BC45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F57C9B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5E3683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12EC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0BDE9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65E71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65EC4DC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A5923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E6CE7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C8CD6D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B0E4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FFDD1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CD080D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0B740C" w:rsidRPr="00B138F3" w14:paraId="2BFBA2B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11E8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AC898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924657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48DB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CEAF3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2531F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0B740C" w:rsidRPr="00B138F3" w14:paraId="7780A05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EC86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97A396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0F8401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BF83E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331A3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2C9BEF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421F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9E6E99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9C84A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98B34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22C41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23572D1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0A37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37BBE8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D48567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B14B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C75EE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1902E9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4C173AF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68CE73" w14:textId="77777777" w:rsidR="000B740C" w:rsidRPr="00B138F3" w:rsidDel="0010680B"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C4F37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3BDB07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8A072" w14:textId="77777777" w:rsidR="000B740C" w:rsidRPr="00B138F3" w:rsidRDefault="000B740C" w:rsidP="00CD796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4A02AFA" w14:textId="77777777" w:rsidR="000B740C" w:rsidRPr="00B138F3" w:rsidRDefault="000B740C" w:rsidP="00CD796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F9D926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B078F7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0B740C" w:rsidRPr="00B138F3" w14:paraId="4FE208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E102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1FEED7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BE85EF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F41A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ED6987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9A4875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E8FA9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3FEBD75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EF0AC"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43B4A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677218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4EC36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AA8A6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8C584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F24555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0B740C" w:rsidRPr="00B138F3" w14:paraId="5DF37C9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A09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A6A953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5EB99C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773A9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B10724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0FCCE16" w14:textId="77777777" w:rsidR="000B740C" w:rsidRPr="00B138F3" w:rsidRDefault="000B740C" w:rsidP="00CD796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ACF9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B7BF85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0B740C" w:rsidRPr="00B138F3" w14:paraId="0168938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0B73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3811EC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B85BC4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95253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C0BF7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7EED7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0B740C" w:rsidRPr="00B138F3" w14:paraId="362F38D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126D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56CF7A6"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065A15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A61F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BBDFE5B"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2D39B9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B03A71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0B740C" w:rsidRPr="00B138F3" w14:paraId="5729099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A53FA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8749B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325160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CBDFB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516384"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638D1B"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35901BA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1DC5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14DEFEF"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5FA7BD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EB78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83CBF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234FB0E"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0A3732A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0DDA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EC36A2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CBBC4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029110"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583DF2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F152B9F"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397172E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FEE5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C88459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E3A475"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28CFC2"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B7023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DDEA48"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53DEEAE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1918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44822A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667F97"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D39A7A8"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7E1D623"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E0CB2B" w14:textId="77777777" w:rsidR="000B740C" w:rsidRPr="00B138F3" w:rsidRDefault="000B740C" w:rsidP="00CD796B">
            <w:pPr>
              <w:widowControl w:val="0"/>
              <w:spacing w:after="120"/>
              <w:jc w:val="center"/>
              <w:rPr>
                <w:rFonts w:ascii="GHEA Grapalat" w:hAnsi="GHEA Grapalat"/>
                <w:sz w:val="18"/>
                <w:szCs w:val="18"/>
              </w:rPr>
            </w:pPr>
          </w:p>
        </w:tc>
      </w:tr>
      <w:tr w:rsidR="000B740C" w:rsidRPr="00B138F3" w14:paraId="1C3BE63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6F8FD"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CEABD8E"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476BA8A"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F24B1"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8F44C9" w14:textId="77777777" w:rsidR="000B740C" w:rsidRPr="00B138F3" w:rsidRDefault="000B740C"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4EAC7C" w14:textId="77777777" w:rsidR="000B740C" w:rsidRPr="00B138F3" w:rsidRDefault="000B740C" w:rsidP="00CD796B">
            <w:pPr>
              <w:widowControl w:val="0"/>
              <w:spacing w:after="120"/>
              <w:jc w:val="center"/>
              <w:rPr>
                <w:rFonts w:ascii="GHEA Grapalat" w:hAnsi="GHEA Grapalat"/>
                <w:sz w:val="18"/>
                <w:szCs w:val="18"/>
              </w:rPr>
            </w:pPr>
          </w:p>
        </w:tc>
      </w:tr>
    </w:tbl>
    <w:p w14:paraId="20807E37" w14:textId="7C6D8533" w:rsidR="000B740C" w:rsidRDefault="000B740C" w:rsidP="00235549">
      <w:pPr>
        <w:widowControl w:val="0"/>
        <w:spacing w:after="160"/>
        <w:ind w:firstLine="567"/>
        <w:jc w:val="right"/>
        <w:rPr>
          <w:rFonts w:ascii="GHEA Grapalat" w:hAnsi="GHEA Grapalat"/>
          <w:b/>
        </w:rPr>
      </w:pPr>
    </w:p>
    <w:p w14:paraId="109BDF8E" w14:textId="46DBFEF6" w:rsidR="000B740C" w:rsidRDefault="000B740C" w:rsidP="00235549">
      <w:pPr>
        <w:widowControl w:val="0"/>
        <w:spacing w:after="160"/>
        <w:ind w:firstLine="567"/>
        <w:jc w:val="right"/>
        <w:rPr>
          <w:rFonts w:ascii="GHEA Grapalat" w:hAnsi="GHEA Grapalat"/>
          <w:b/>
        </w:rPr>
      </w:pPr>
    </w:p>
    <w:p w14:paraId="00D0FBF0" w14:textId="6C5DCE1F" w:rsidR="000B740C" w:rsidRDefault="000B740C" w:rsidP="00235549">
      <w:pPr>
        <w:widowControl w:val="0"/>
        <w:spacing w:after="160"/>
        <w:ind w:firstLine="567"/>
        <w:jc w:val="right"/>
        <w:rPr>
          <w:rFonts w:ascii="GHEA Grapalat" w:hAnsi="GHEA Grapalat"/>
          <w:b/>
        </w:rPr>
      </w:pPr>
    </w:p>
    <w:p w14:paraId="65B97458" w14:textId="16B14DBB" w:rsidR="000B740C" w:rsidRDefault="000B740C" w:rsidP="00235549">
      <w:pPr>
        <w:widowControl w:val="0"/>
        <w:spacing w:after="160"/>
        <w:ind w:firstLine="567"/>
        <w:jc w:val="right"/>
        <w:rPr>
          <w:rFonts w:ascii="GHEA Grapalat" w:hAnsi="GHEA Grapalat"/>
          <w:b/>
        </w:rPr>
      </w:pPr>
    </w:p>
    <w:p w14:paraId="2AFFB8C8" w14:textId="2F608CD3" w:rsidR="000B740C" w:rsidRDefault="000B740C" w:rsidP="00235549">
      <w:pPr>
        <w:widowControl w:val="0"/>
        <w:spacing w:after="160"/>
        <w:ind w:firstLine="567"/>
        <w:jc w:val="right"/>
        <w:rPr>
          <w:rFonts w:ascii="GHEA Grapalat" w:hAnsi="GHEA Grapalat"/>
          <w:b/>
        </w:rPr>
      </w:pPr>
    </w:p>
    <w:p w14:paraId="26074F06" w14:textId="016F60E4" w:rsidR="000B740C" w:rsidRDefault="000B740C" w:rsidP="00235549">
      <w:pPr>
        <w:widowControl w:val="0"/>
        <w:spacing w:after="160"/>
        <w:ind w:firstLine="567"/>
        <w:jc w:val="right"/>
        <w:rPr>
          <w:rFonts w:ascii="GHEA Grapalat" w:hAnsi="GHEA Grapalat"/>
          <w:b/>
        </w:rPr>
      </w:pPr>
    </w:p>
    <w:p w14:paraId="28E4B7C9" w14:textId="696B7342" w:rsidR="000B740C" w:rsidRDefault="000B740C" w:rsidP="00235549">
      <w:pPr>
        <w:widowControl w:val="0"/>
        <w:spacing w:after="160"/>
        <w:ind w:firstLine="567"/>
        <w:jc w:val="right"/>
        <w:rPr>
          <w:rFonts w:ascii="GHEA Grapalat" w:hAnsi="GHEA Grapalat"/>
          <w:b/>
        </w:rPr>
      </w:pPr>
    </w:p>
    <w:p w14:paraId="5A319D21" w14:textId="3C65DD98" w:rsidR="000B740C" w:rsidRDefault="000B740C" w:rsidP="00235549">
      <w:pPr>
        <w:widowControl w:val="0"/>
        <w:spacing w:after="160"/>
        <w:ind w:firstLine="567"/>
        <w:jc w:val="right"/>
        <w:rPr>
          <w:rFonts w:ascii="GHEA Grapalat" w:hAnsi="GHEA Grapalat"/>
          <w:b/>
        </w:rPr>
      </w:pPr>
    </w:p>
    <w:p w14:paraId="2AF2EB8F" w14:textId="44439089" w:rsidR="000B740C" w:rsidRDefault="000B740C" w:rsidP="00235549">
      <w:pPr>
        <w:widowControl w:val="0"/>
        <w:spacing w:after="160"/>
        <w:ind w:firstLine="567"/>
        <w:jc w:val="right"/>
        <w:rPr>
          <w:rFonts w:ascii="GHEA Grapalat" w:hAnsi="GHEA Grapalat"/>
          <w:b/>
        </w:rPr>
      </w:pPr>
    </w:p>
    <w:p w14:paraId="6F0CAB76" w14:textId="541AC9F3" w:rsidR="000B740C" w:rsidRDefault="000B740C" w:rsidP="00235549">
      <w:pPr>
        <w:widowControl w:val="0"/>
        <w:spacing w:after="160"/>
        <w:ind w:firstLine="567"/>
        <w:jc w:val="right"/>
        <w:rPr>
          <w:rFonts w:ascii="GHEA Grapalat" w:hAnsi="GHEA Grapalat"/>
          <w:b/>
        </w:rPr>
      </w:pPr>
    </w:p>
    <w:p w14:paraId="22C24153" w14:textId="1150E306" w:rsidR="000B740C" w:rsidRDefault="000B740C" w:rsidP="00235549">
      <w:pPr>
        <w:widowControl w:val="0"/>
        <w:spacing w:after="160"/>
        <w:ind w:firstLine="567"/>
        <w:jc w:val="right"/>
        <w:rPr>
          <w:rFonts w:ascii="GHEA Grapalat" w:hAnsi="GHEA Grapalat"/>
          <w:b/>
        </w:rPr>
      </w:pPr>
    </w:p>
    <w:p w14:paraId="672216CC" w14:textId="21D1841A" w:rsidR="000B740C" w:rsidRDefault="000B740C" w:rsidP="00235549">
      <w:pPr>
        <w:widowControl w:val="0"/>
        <w:spacing w:after="160"/>
        <w:ind w:firstLine="567"/>
        <w:jc w:val="right"/>
        <w:rPr>
          <w:rFonts w:ascii="GHEA Grapalat" w:hAnsi="GHEA Grapalat"/>
          <w:b/>
        </w:rPr>
      </w:pPr>
    </w:p>
    <w:p w14:paraId="7DC593D0" w14:textId="1FC47F83" w:rsidR="000B740C" w:rsidRDefault="000B740C" w:rsidP="00235549">
      <w:pPr>
        <w:widowControl w:val="0"/>
        <w:spacing w:after="160"/>
        <w:ind w:firstLine="567"/>
        <w:jc w:val="right"/>
        <w:rPr>
          <w:rFonts w:ascii="GHEA Grapalat" w:hAnsi="GHEA Grapalat"/>
          <w:b/>
        </w:rPr>
      </w:pPr>
    </w:p>
    <w:p w14:paraId="505C7C43" w14:textId="0717EE9C" w:rsidR="000B740C" w:rsidRDefault="000B740C" w:rsidP="00235549">
      <w:pPr>
        <w:widowControl w:val="0"/>
        <w:spacing w:after="160"/>
        <w:ind w:firstLine="567"/>
        <w:jc w:val="right"/>
        <w:rPr>
          <w:rFonts w:ascii="GHEA Grapalat" w:hAnsi="GHEA Grapalat"/>
          <w:b/>
        </w:rPr>
      </w:pPr>
    </w:p>
    <w:p w14:paraId="3C298919" w14:textId="207D674A" w:rsidR="000B740C" w:rsidRDefault="000B740C" w:rsidP="00235549">
      <w:pPr>
        <w:widowControl w:val="0"/>
        <w:spacing w:after="160"/>
        <w:ind w:firstLine="567"/>
        <w:jc w:val="right"/>
        <w:rPr>
          <w:rFonts w:ascii="GHEA Grapalat" w:hAnsi="GHEA Grapalat"/>
          <w:b/>
        </w:rPr>
      </w:pPr>
    </w:p>
    <w:p w14:paraId="05F0483F" w14:textId="6E103B80" w:rsidR="000B740C" w:rsidRDefault="000B740C" w:rsidP="00235549">
      <w:pPr>
        <w:widowControl w:val="0"/>
        <w:spacing w:after="160"/>
        <w:ind w:firstLine="567"/>
        <w:jc w:val="right"/>
        <w:rPr>
          <w:rFonts w:ascii="GHEA Grapalat" w:hAnsi="GHEA Grapalat"/>
          <w:b/>
        </w:rPr>
      </w:pPr>
    </w:p>
    <w:p w14:paraId="7FC79A8D" w14:textId="77777777" w:rsidR="000B740C" w:rsidRDefault="000B740C" w:rsidP="00235549">
      <w:pPr>
        <w:widowControl w:val="0"/>
        <w:spacing w:after="160"/>
        <w:ind w:firstLine="567"/>
        <w:jc w:val="right"/>
        <w:rPr>
          <w:rFonts w:ascii="GHEA Grapalat" w:hAnsi="GHEA Grapalat"/>
          <w:b/>
        </w:rPr>
      </w:pPr>
    </w:p>
    <w:p w14:paraId="787D01AA" w14:textId="15956CED"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6EB5C6EC" w14:textId="611E2B9B"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725E77">
        <w:rPr>
          <w:rFonts w:ascii="GHEA Grapalat" w:hAnsi="GHEA Grapalat"/>
          <w:b/>
          <w:sz w:val="24"/>
          <w:szCs w:val="24"/>
        </w:rPr>
        <w:t xml:space="preserve">ЗАПРОСЕ КОТИРОВОК </w:t>
      </w:r>
      <w:r w:rsidRPr="00B138F3">
        <w:rPr>
          <w:rFonts w:ascii="GHEA Grapalat" w:hAnsi="GHEA Grapalat" w:cs="Arial"/>
          <w:b/>
          <w:sz w:val="24"/>
          <w:szCs w:val="24"/>
        </w:rPr>
        <w:br/>
      </w:r>
      <w:r w:rsidRPr="00B138F3">
        <w:rPr>
          <w:rFonts w:ascii="GHEA Grapalat" w:hAnsi="GHEA Grapalat"/>
          <w:b/>
          <w:sz w:val="24"/>
          <w:szCs w:val="24"/>
        </w:rPr>
        <w:t>под кодом "</w:t>
      </w:r>
      <w:r w:rsidR="005D3E25">
        <w:rPr>
          <w:rFonts w:ascii="GHEA Grapalat" w:hAnsi="GHEA Grapalat"/>
          <w:b/>
          <w:sz w:val="24"/>
          <w:szCs w:val="24"/>
        </w:rPr>
        <w:t>EQ-GHAShDzB-</w:t>
      </w:r>
      <w:r w:rsidR="00D74570">
        <w:rPr>
          <w:rFonts w:ascii="GHEA Grapalat" w:hAnsi="GHEA Grapalat"/>
          <w:b/>
          <w:sz w:val="24"/>
          <w:szCs w:val="24"/>
        </w:rPr>
        <w:t>26/36</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5"/>
        <w:t>*</w:t>
      </w:r>
    </w:p>
    <w:p w14:paraId="4E9D48CA" w14:textId="77777777" w:rsidR="001005B0" w:rsidRPr="00B138F3" w:rsidRDefault="001005B0" w:rsidP="00B46D58">
      <w:pPr>
        <w:widowControl w:val="0"/>
        <w:spacing w:after="160"/>
        <w:ind w:left="567" w:right="565"/>
        <w:jc w:val="center"/>
        <w:rPr>
          <w:rFonts w:ascii="GHEA Grapalat" w:hAnsi="GHEA Grapalat"/>
          <w:b/>
        </w:rPr>
      </w:pPr>
    </w:p>
    <w:p w14:paraId="02FE4D5F"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B46D58">
      <w:pPr>
        <w:widowControl w:val="0"/>
        <w:spacing w:after="160"/>
        <w:ind w:left="567" w:right="565"/>
        <w:jc w:val="center"/>
        <w:rPr>
          <w:rFonts w:ascii="GHEA Grapalat" w:hAnsi="GHEA Grapalat"/>
          <w:b/>
        </w:rPr>
      </w:pPr>
    </w:p>
    <w:p w14:paraId="7B35EF57"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p>
    <w:p w14:paraId="08172D54" w14:textId="77777777" w:rsidR="00EB1A78" w:rsidRPr="00F00F71" w:rsidRDefault="00EB1A78" w:rsidP="00EB1A78">
      <w:pPr>
        <w:pStyle w:val="NormalWeb"/>
        <w:shd w:val="clear" w:color="auto" w:fill="FFFFFF"/>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EB1A78">
      <w:pPr>
        <w:pStyle w:val="NormalWeb"/>
        <w:shd w:val="clear" w:color="auto" w:fill="FFFFFF"/>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8269CF">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587699">
      <w:pPr>
        <w:pStyle w:val="NormalWeb"/>
        <w:shd w:val="clear" w:color="auto" w:fill="FFFFFF"/>
        <w:contextualSpacing/>
        <w:jc w:val="both"/>
        <w:rPr>
          <w:rStyle w:val="Strong"/>
          <w:rFonts w:ascii="GHEA Grapalat" w:hAnsi="GHEA Grapalat"/>
          <w:b w:val="0"/>
          <w:bCs w:val="0"/>
          <w:sz w:val="20"/>
          <w:szCs w:val="20"/>
        </w:rPr>
      </w:pPr>
    </w:p>
    <w:p w14:paraId="61F8550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0A214C">
      <w:pPr>
        <w:widowControl w:val="0"/>
        <w:spacing w:after="160"/>
        <w:jc w:val="right"/>
        <w:rPr>
          <w:rFonts w:ascii="GHEA Grapalat" w:hAnsi="GHEA Grapalat"/>
          <w:i/>
        </w:rPr>
      </w:pPr>
    </w:p>
    <w:p w14:paraId="4F06D088" w14:textId="77777777" w:rsidR="00F331AD" w:rsidRPr="002A4554" w:rsidRDefault="00F331AD" w:rsidP="000A214C">
      <w:pPr>
        <w:widowControl w:val="0"/>
        <w:spacing w:after="160"/>
        <w:jc w:val="right"/>
        <w:rPr>
          <w:rFonts w:ascii="GHEA Grapalat" w:hAnsi="GHEA Grapalat"/>
          <w:i/>
        </w:rPr>
      </w:pPr>
    </w:p>
    <w:p w14:paraId="537ADB47" w14:textId="77777777" w:rsidR="00F331AD" w:rsidRPr="002A4554" w:rsidRDefault="00F331AD" w:rsidP="000A214C">
      <w:pPr>
        <w:widowControl w:val="0"/>
        <w:spacing w:after="160"/>
        <w:jc w:val="right"/>
        <w:rPr>
          <w:rFonts w:ascii="GHEA Grapalat" w:hAnsi="GHEA Grapalat"/>
          <w:i/>
        </w:rPr>
      </w:pPr>
    </w:p>
    <w:p w14:paraId="53CA6C92" w14:textId="77777777" w:rsidR="00E93F76" w:rsidRPr="00B138F3" w:rsidRDefault="00E93F76" w:rsidP="00E93F76">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7B3F89B" w14:textId="7040ABB2" w:rsidR="00E93F76" w:rsidRPr="00B138F3" w:rsidRDefault="00E93F76" w:rsidP="00E93F76">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725E77">
        <w:rPr>
          <w:rFonts w:ascii="GHEA Grapalat" w:hAnsi="GHEA Grapalat"/>
          <w:i/>
        </w:rPr>
        <w:t xml:space="preserve">ЗАПРОСЕ КОТИРОВОК </w:t>
      </w:r>
      <w:r w:rsidRPr="00B138F3">
        <w:rPr>
          <w:rFonts w:ascii="GHEA Grapalat" w:hAnsi="GHEA Grapalat"/>
          <w:i/>
        </w:rPr>
        <w:br/>
        <w:t>под кодом "</w:t>
      </w:r>
      <w:r w:rsidR="005D3E25">
        <w:rPr>
          <w:rFonts w:ascii="GHEA Grapalat" w:hAnsi="GHEA Grapalat"/>
          <w:i/>
        </w:rPr>
        <w:t>EQ-GHAShDzB-</w:t>
      </w:r>
      <w:r w:rsidR="00D74570">
        <w:rPr>
          <w:rFonts w:ascii="GHEA Grapalat" w:hAnsi="GHEA Grapalat"/>
          <w:i/>
        </w:rPr>
        <w:t>26/36</w:t>
      </w:r>
      <w:r w:rsidRPr="00B138F3">
        <w:rPr>
          <w:rFonts w:ascii="GHEA Grapalat" w:hAnsi="GHEA Grapalat"/>
          <w:i/>
        </w:rPr>
        <w:t>"</w:t>
      </w:r>
      <w:r w:rsidRPr="00B138F3">
        <w:rPr>
          <w:rStyle w:val="FootnoteReference"/>
          <w:rFonts w:ascii="GHEA Grapalat" w:hAnsi="GHEA Grapalat"/>
          <w:i/>
        </w:rPr>
        <w:footnoteReference w:customMarkFollows="1" w:id="26"/>
        <w:t>*</w:t>
      </w:r>
    </w:p>
    <w:p w14:paraId="6E55046F" w14:textId="77777777" w:rsidR="00E93F76" w:rsidRPr="002A4554" w:rsidRDefault="00E93F76" w:rsidP="00E93F76">
      <w:pPr>
        <w:widowControl w:val="0"/>
        <w:spacing w:after="160"/>
        <w:jc w:val="center"/>
        <w:rPr>
          <w:rFonts w:ascii="GHEA Grapalat" w:hAnsi="GHEA Grapalat"/>
          <w:b/>
        </w:rPr>
      </w:pPr>
    </w:p>
    <w:p w14:paraId="4E980405" w14:textId="77777777" w:rsidR="00E93F76" w:rsidRPr="00B138F3" w:rsidRDefault="00E93F76" w:rsidP="00E93F76">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38DF0AA9" w14:textId="77777777" w:rsidR="00E93F76" w:rsidRPr="00B138F3" w:rsidRDefault="00E93F76" w:rsidP="00E93F76">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93F76" w:rsidRPr="00B138F3" w14:paraId="52BF37C5" w14:textId="77777777" w:rsidTr="00CD796B">
        <w:tc>
          <w:tcPr>
            <w:tcW w:w="4786" w:type="dxa"/>
          </w:tcPr>
          <w:p w14:paraId="5FA8BCE0" w14:textId="77777777" w:rsidR="00E93F76" w:rsidRPr="00B138F3" w:rsidRDefault="00E93F76" w:rsidP="00CD796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6762C227" w14:textId="77777777" w:rsidR="00E93F76" w:rsidRPr="00B138F3" w:rsidRDefault="00E93F76" w:rsidP="00CD796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7"/>
              <w:t>**</w:t>
            </w:r>
          </w:p>
        </w:tc>
      </w:tr>
    </w:tbl>
    <w:p w14:paraId="0CCB6619" w14:textId="77777777" w:rsidR="00E93F76" w:rsidRPr="00B138F3" w:rsidRDefault="00E93F76" w:rsidP="00E93F76">
      <w:pPr>
        <w:widowControl w:val="0"/>
        <w:spacing w:after="160"/>
        <w:rPr>
          <w:rFonts w:ascii="GHEA Grapalat" w:hAnsi="GHEA Grapalat" w:cs="GHEA Grapalat"/>
          <w:b/>
        </w:rPr>
      </w:pPr>
    </w:p>
    <w:p w14:paraId="72188547" w14:textId="77777777" w:rsidR="00E93F76" w:rsidRPr="00B138F3" w:rsidRDefault="00E93F76" w:rsidP="00E93F76">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1BDD77A" w14:textId="77777777" w:rsidR="00E93F76" w:rsidRPr="00B138F3" w:rsidRDefault="00E93F76" w:rsidP="00E93F76">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B001F56" w14:textId="77777777" w:rsidR="00E93F76" w:rsidRPr="00B138F3" w:rsidRDefault="00E93F76" w:rsidP="00E93F76">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EBF130A" w14:textId="77777777" w:rsidR="00E93F76" w:rsidRPr="00B138F3" w:rsidRDefault="00E93F76" w:rsidP="00E93F76">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34A3694" w14:textId="77777777" w:rsidR="00E93F76" w:rsidRPr="00B138F3" w:rsidRDefault="00E93F76" w:rsidP="00E93F76">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1CC4B4" w14:textId="77777777" w:rsidR="00E93F76" w:rsidRPr="00572A57" w:rsidRDefault="00E93F76" w:rsidP="00E93F76">
      <w:pPr>
        <w:widowControl w:val="0"/>
        <w:spacing w:after="160"/>
        <w:jc w:val="center"/>
        <w:rPr>
          <w:rFonts w:ascii="GHEA Grapalat" w:hAnsi="GHEA Grapalat"/>
          <w:b/>
        </w:rPr>
      </w:pPr>
    </w:p>
    <w:p w14:paraId="47B2E776" w14:textId="77777777" w:rsidR="00E93F76" w:rsidRPr="00B138F3" w:rsidRDefault="00E93F76" w:rsidP="00E93F76">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5666AF1" w14:textId="77777777" w:rsidR="00E93F76" w:rsidRPr="00B138F3" w:rsidRDefault="00E93F76" w:rsidP="00E93F76">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5217306" w14:textId="77777777" w:rsidR="00E93F76" w:rsidRPr="00B138F3" w:rsidRDefault="00E93F76" w:rsidP="00E93F76">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5F466DFE" w14:textId="77777777" w:rsidR="00E93F76" w:rsidRPr="00B138F3" w:rsidRDefault="00E93F76" w:rsidP="00E93F76">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BF687AF" w14:textId="77777777" w:rsidR="00E93F76" w:rsidRPr="00B138F3" w:rsidRDefault="00E93F76" w:rsidP="00E93F76">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2BC01952"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39822FA"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E828F88"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C955E1"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3F09425"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F702F93"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DDDF5F8"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731DD38"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F009B09"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548A579"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F0100E0"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48B7D1F"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64BEFBF" w14:textId="77777777" w:rsidR="00E93F76" w:rsidRPr="00572A57" w:rsidRDefault="00E93F76" w:rsidP="00E93F76">
      <w:pPr>
        <w:widowControl w:val="0"/>
        <w:spacing w:after="160"/>
        <w:jc w:val="center"/>
        <w:rPr>
          <w:rFonts w:ascii="GHEA Grapalat" w:hAnsi="GHEA Grapalat"/>
          <w:b/>
        </w:rPr>
      </w:pPr>
    </w:p>
    <w:p w14:paraId="1A3931EE" w14:textId="77777777" w:rsidR="00E93F76" w:rsidRPr="00572A57" w:rsidRDefault="00E93F76" w:rsidP="00E93F76">
      <w:pPr>
        <w:widowControl w:val="0"/>
        <w:spacing w:after="160"/>
        <w:jc w:val="center"/>
        <w:rPr>
          <w:rFonts w:ascii="GHEA Grapalat" w:hAnsi="GHEA Grapalat"/>
          <w:b/>
        </w:rPr>
      </w:pPr>
    </w:p>
    <w:p w14:paraId="1F3D2C23" w14:textId="77777777" w:rsidR="00E93F76" w:rsidRPr="00572A57" w:rsidRDefault="00E93F76" w:rsidP="00E93F76">
      <w:pPr>
        <w:widowControl w:val="0"/>
        <w:spacing w:after="160"/>
        <w:jc w:val="center"/>
        <w:rPr>
          <w:rFonts w:ascii="GHEA Grapalat" w:hAnsi="GHEA Grapalat"/>
          <w:b/>
        </w:rPr>
      </w:pPr>
      <w:r w:rsidRPr="00B138F3">
        <w:rPr>
          <w:rFonts w:ascii="GHEA Grapalat" w:hAnsi="GHEA Grapalat"/>
          <w:b/>
        </w:rPr>
        <w:t>2. Иные условия</w:t>
      </w:r>
    </w:p>
    <w:p w14:paraId="08D308CB" w14:textId="77777777" w:rsidR="00E93F76" w:rsidRPr="00572A57" w:rsidRDefault="00E93F76" w:rsidP="00E93F76">
      <w:pPr>
        <w:widowControl w:val="0"/>
        <w:spacing w:after="160"/>
        <w:jc w:val="center"/>
        <w:rPr>
          <w:rFonts w:ascii="GHEA Grapalat" w:hAnsi="GHEA Grapalat" w:cs="GHEA Grapalat"/>
          <w:b/>
          <w:bCs/>
        </w:rPr>
      </w:pPr>
    </w:p>
    <w:p w14:paraId="23051190" w14:textId="77777777" w:rsidR="00E93F76" w:rsidRPr="00B138F3" w:rsidRDefault="00E93F76" w:rsidP="00E93F76">
      <w:pPr>
        <w:widowControl w:val="0"/>
        <w:tabs>
          <w:tab w:val="left" w:pos="1134"/>
        </w:tabs>
        <w:spacing w:after="160"/>
        <w:ind w:firstLine="567"/>
        <w:jc w:val="both"/>
        <w:rPr>
          <w:rFonts w:ascii="GHEA Grapalat" w:hAnsi="GHEA Grapalat"/>
        </w:rPr>
      </w:pPr>
      <w:r w:rsidRPr="00DC49CB">
        <w:rPr>
          <w:rFonts w:ascii="GHEA Grapalat" w:hAnsi="GHEA Grapalat"/>
        </w:rPr>
        <w:lastRenderedPageBreak/>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47F9589" w14:textId="77777777" w:rsidR="00E93F76" w:rsidRPr="002A4554" w:rsidRDefault="00E93F76" w:rsidP="00E93F76">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D986289" w14:textId="77777777" w:rsidR="00E93F76" w:rsidRPr="00B138F3"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A0923B2" w14:textId="77777777" w:rsidR="00E93F76" w:rsidRPr="00B138F3" w:rsidDel="00A13215" w:rsidRDefault="00E93F76" w:rsidP="00E93F76">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BAB3C4E" w14:textId="77777777" w:rsidR="00E93F76" w:rsidRPr="00B138F3" w:rsidRDefault="00E93F76" w:rsidP="00E93F76">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335519A" w14:textId="77777777" w:rsidR="00E93F76" w:rsidRPr="00B138F3" w:rsidRDefault="00E93F76" w:rsidP="00E93F76">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0F8875E9"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012033E1"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4B72F61C"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145872EE"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03DE2D7"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0134056F"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3C1370F"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666A1C14"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FC42A92"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73A1EDD1" w14:textId="77777777" w:rsidR="00E93F76" w:rsidRPr="00B138F3" w:rsidRDefault="00E93F76" w:rsidP="00E93F76">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62D4F68" w14:textId="77777777" w:rsidR="00E93F76" w:rsidRPr="00B138F3" w:rsidRDefault="00E93F76" w:rsidP="00E93F76">
      <w:pPr>
        <w:widowControl w:val="0"/>
        <w:jc w:val="both"/>
        <w:rPr>
          <w:rFonts w:ascii="GHEA Grapalat" w:hAnsi="GHEA Grapalat"/>
        </w:rPr>
      </w:pPr>
      <w:r w:rsidRPr="00B138F3">
        <w:rPr>
          <w:rFonts w:ascii="GHEA Grapalat" w:hAnsi="GHEA Grapalat"/>
        </w:rPr>
        <w:t>_______________________________________</w:t>
      </w:r>
    </w:p>
    <w:p w14:paraId="334C1296" w14:textId="77777777" w:rsidR="00E93F76" w:rsidRPr="00B138F3" w:rsidRDefault="00E93F76" w:rsidP="00E93F76">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871DB1D" w14:textId="77777777" w:rsidR="00E93F76" w:rsidRPr="00B138F3" w:rsidRDefault="00E93F76" w:rsidP="00E93F76">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E93F76" w:rsidRPr="00B138F3" w14:paraId="0CF8155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F9A1D" w14:textId="77777777" w:rsidR="00E93F76" w:rsidRPr="00B138F3" w:rsidRDefault="00E93F76" w:rsidP="00CD796B">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93F76" w:rsidRPr="00B138F3" w14:paraId="25DAD83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56828B" w14:textId="77777777" w:rsidR="00E93F76" w:rsidRPr="00B138F3" w:rsidRDefault="00E93F76" w:rsidP="00CD796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93F76" w:rsidRPr="00B138F3" w14:paraId="154387E8"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5F8B8" w14:textId="77777777" w:rsidR="00E93F76" w:rsidRPr="00B138F3" w:rsidRDefault="00E93F76" w:rsidP="00CD796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93F76" w:rsidRPr="00B138F3" w14:paraId="5031B693"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199AF"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93F76" w:rsidRPr="00B138F3" w14:paraId="193A3770"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603BD"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93F76" w:rsidRPr="00B138F3" w14:paraId="2AA073FB"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6D8BFE"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93F76" w:rsidRPr="00B138F3" w14:paraId="2EE677C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E1C74"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93F76" w:rsidRPr="00B138F3" w14:paraId="22CEC6E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E5E91"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93F76" w:rsidRPr="00B138F3" w14:paraId="19B6B27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07649"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93F76" w:rsidRPr="00B138F3" w14:paraId="70564016"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E9B1CA"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93F76" w:rsidRPr="00B138F3" w14:paraId="7B1AF919"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848D"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93F76" w:rsidRPr="00B138F3" w14:paraId="46447DC9"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D33927"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93F76" w:rsidRPr="00B138F3" w14:paraId="59B1A634"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9A6215"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93F76" w:rsidRPr="00B138F3" w14:paraId="73DDF58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20C49"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93F76" w:rsidRPr="00B138F3" w14:paraId="60E0E68B"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03D6B"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93F76" w:rsidRPr="00B138F3" w14:paraId="2E88F30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956F0"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93F76" w:rsidRPr="00B138F3" w14:paraId="4DE3D143"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F4195"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E93F76" w:rsidRPr="00B138F3" w14:paraId="20AAC069"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37DFD2E7"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93F76" w:rsidRPr="00B138F3" w14:paraId="25BD762A"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A4437A" w14:textId="77777777" w:rsidR="00E93F76" w:rsidRPr="00B138F3" w:rsidRDefault="00E93F76" w:rsidP="00CD796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93F76" w:rsidRPr="00B138F3" w14:paraId="51A2677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AF0BD" w14:textId="77777777" w:rsidR="00E93F76" w:rsidRPr="00B138F3" w:rsidRDefault="00E93F76" w:rsidP="00CD796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93F76" w:rsidRPr="00B138F3" w14:paraId="289C3D57"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E67195D" w14:textId="77777777" w:rsidR="00E93F76" w:rsidRPr="00B138F3" w:rsidRDefault="00E93F76" w:rsidP="00CD796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44F148" w14:textId="77777777" w:rsidR="00E93F76" w:rsidRPr="00B138F3" w:rsidRDefault="00E93F76" w:rsidP="00CD796B">
            <w:pPr>
              <w:widowControl w:val="0"/>
              <w:spacing w:after="160"/>
              <w:rPr>
                <w:rFonts w:ascii="GHEA Grapalat" w:hAnsi="GHEA Grapalat" w:cs="Sylfaen"/>
              </w:rPr>
            </w:pPr>
          </w:p>
          <w:p w14:paraId="53E93198" w14:textId="77777777" w:rsidR="00E93F76" w:rsidRPr="00B138F3" w:rsidRDefault="00E93F76" w:rsidP="00CD796B">
            <w:pPr>
              <w:widowControl w:val="0"/>
              <w:spacing w:after="160"/>
              <w:jc w:val="right"/>
              <w:rPr>
                <w:rFonts w:ascii="GHEA Grapalat" w:hAnsi="GHEA Grapalat" w:cs="Tahoma"/>
              </w:rPr>
            </w:pPr>
            <w:r w:rsidRPr="00B138F3">
              <w:rPr>
                <w:rFonts w:ascii="GHEA Grapalat" w:hAnsi="GHEA Grapalat"/>
              </w:rPr>
              <w:t>/____________________/</w:t>
            </w:r>
          </w:p>
          <w:p w14:paraId="34207746" w14:textId="77777777" w:rsidR="00E93F76" w:rsidRPr="00B138F3" w:rsidRDefault="00E93F76" w:rsidP="00CD796B">
            <w:pPr>
              <w:widowControl w:val="0"/>
              <w:spacing w:after="160"/>
              <w:rPr>
                <w:rFonts w:ascii="GHEA Grapalat" w:hAnsi="GHEA Grapalat" w:cs="Sylfaen"/>
              </w:rPr>
            </w:pPr>
          </w:p>
          <w:p w14:paraId="5C8C9736" w14:textId="77777777" w:rsidR="00E93F76" w:rsidRPr="00B138F3" w:rsidRDefault="00E93F76" w:rsidP="00CD796B">
            <w:pPr>
              <w:widowControl w:val="0"/>
              <w:spacing w:after="160"/>
              <w:jc w:val="right"/>
              <w:rPr>
                <w:rFonts w:ascii="GHEA Grapalat" w:hAnsi="GHEA Grapalat" w:cs="Sylfaen"/>
              </w:rPr>
            </w:pPr>
            <w:r w:rsidRPr="00B138F3">
              <w:rPr>
                <w:rFonts w:ascii="GHEA Grapalat" w:hAnsi="GHEA Grapalat"/>
              </w:rPr>
              <w:t>/____________________/</w:t>
            </w:r>
          </w:p>
          <w:p w14:paraId="1891EA35" w14:textId="77777777" w:rsidR="00E93F76" w:rsidRPr="00B138F3" w:rsidRDefault="00E93F76" w:rsidP="00CD796B">
            <w:pPr>
              <w:widowControl w:val="0"/>
              <w:spacing w:after="160"/>
              <w:rPr>
                <w:rFonts w:ascii="GHEA Grapalat" w:hAnsi="GHEA Grapalat" w:cs="Sylfaen"/>
              </w:rPr>
            </w:pPr>
          </w:p>
          <w:p w14:paraId="30D2A2D6" w14:textId="77777777" w:rsidR="00E93F76" w:rsidRPr="00B138F3" w:rsidRDefault="00E93F76" w:rsidP="00CD796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1BBDAC55" w14:textId="77777777" w:rsidR="00E93F76" w:rsidRPr="00B138F3" w:rsidRDefault="00E93F76" w:rsidP="00CD796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6890262" w14:textId="77777777" w:rsidR="00E93F76" w:rsidRPr="00B138F3" w:rsidRDefault="00E93F76" w:rsidP="00CD796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12D4AB5" w14:textId="77777777" w:rsidR="00E93F76" w:rsidRPr="00B138F3" w:rsidRDefault="00E93F76" w:rsidP="00CD796B">
            <w:pPr>
              <w:widowControl w:val="0"/>
              <w:spacing w:after="160"/>
              <w:rPr>
                <w:rFonts w:ascii="GHEA Grapalat" w:hAnsi="GHEA Grapalat" w:cs="Sylfaen"/>
              </w:rPr>
            </w:pPr>
          </w:p>
          <w:p w14:paraId="2197EB2E" w14:textId="77777777" w:rsidR="00E93F76" w:rsidRPr="00B138F3" w:rsidRDefault="00E93F76" w:rsidP="00CD796B">
            <w:pPr>
              <w:widowControl w:val="0"/>
              <w:spacing w:after="160"/>
              <w:jc w:val="right"/>
              <w:rPr>
                <w:rFonts w:ascii="GHEA Grapalat" w:hAnsi="GHEA Grapalat" w:cs="Sylfaen"/>
              </w:rPr>
            </w:pPr>
            <w:r w:rsidRPr="00B138F3">
              <w:rPr>
                <w:rFonts w:ascii="GHEA Grapalat" w:hAnsi="GHEA Grapalat"/>
              </w:rPr>
              <w:t>/____________________/</w:t>
            </w:r>
          </w:p>
          <w:p w14:paraId="5C260CFD" w14:textId="77777777" w:rsidR="00E93F76" w:rsidRPr="00B138F3" w:rsidRDefault="00E93F76" w:rsidP="00CD796B">
            <w:pPr>
              <w:widowControl w:val="0"/>
              <w:spacing w:after="160"/>
              <w:jc w:val="right"/>
              <w:rPr>
                <w:rFonts w:ascii="GHEA Grapalat" w:hAnsi="GHEA Grapalat" w:cs="Tahoma"/>
              </w:rPr>
            </w:pPr>
          </w:p>
          <w:p w14:paraId="3ACD387A" w14:textId="77777777" w:rsidR="00E93F76" w:rsidRPr="00B138F3" w:rsidRDefault="00E93F76" w:rsidP="00CD796B">
            <w:pPr>
              <w:widowControl w:val="0"/>
              <w:spacing w:after="160"/>
              <w:jc w:val="right"/>
              <w:rPr>
                <w:rFonts w:ascii="GHEA Grapalat" w:hAnsi="GHEA Grapalat" w:cs="Sylfaen"/>
              </w:rPr>
            </w:pPr>
            <w:r w:rsidRPr="00B138F3">
              <w:rPr>
                <w:rFonts w:ascii="GHEA Grapalat" w:hAnsi="GHEA Grapalat"/>
              </w:rPr>
              <w:t>/____________________/</w:t>
            </w:r>
          </w:p>
          <w:p w14:paraId="6DFC6FBE" w14:textId="77777777" w:rsidR="00E93F76" w:rsidRPr="00B138F3" w:rsidRDefault="00E93F76" w:rsidP="00CD796B">
            <w:pPr>
              <w:widowControl w:val="0"/>
              <w:spacing w:after="160"/>
              <w:rPr>
                <w:rFonts w:ascii="GHEA Grapalat" w:hAnsi="GHEA Grapalat" w:cs="Sylfaen"/>
              </w:rPr>
            </w:pPr>
          </w:p>
          <w:p w14:paraId="0857BA8C" w14:textId="77777777" w:rsidR="00E93F76" w:rsidRPr="00B138F3" w:rsidRDefault="00E93F76" w:rsidP="00CD796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93F76" w:rsidRPr="00B138F3" w14:paraId="17122601"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0CE9FA17" w14:textId="77777777" w:rsidR="00E93F76" w:rsidRPr="00B138F3" w:rsidRDefault="00E93F76" w:rsidP="00CD796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072C02C6" w14:textId="77777777" w:rsidR="00E93F76" w:rsidRPr="00B138F3" w:rsidRDefault="00E93F76" w:rsidP="00CD796B">
            <w:pPr>
              <w:widowControl w:val="0"/>
              <w:spacing w:after="160"/>
              <w:rPr>
                <w:rFonts w:ascii="GHEA Grapalat" w:hAnsi="GHEA Grapalat"/>
              </w:rPr>
            </w:pPr>
          </w:p>
          <w:p w14:paraId="3E73252B" w14:textId="77777777" w:rsidR="00E93F76" w:rsidRPr="00B138F3" w:rsidRDefault="00E93F76" w:rsidP="00CD796B">
            <w:pPr>
              <w:widowControl w:val="0"/>
              <w:jc w:val="right"/>
              <w:rPr>
                <w:rFonts w:ascii="GHEA Grapalat" w:hAnsi="GHEA Grapalat" w:cs="Tahoma"/>
              </w:rPr>
            </w:pPr>
            <w:r w:rsidRPr="00B138F3">
              <w:rPr>
                <w:rFonts w:ascii="GHEA Grapalat" w:hAnsi="GHEA Grapalat"/>
              </w:rPr>
              <w:t>/____________________/</w:t>
            </w:r>
          </w:p>
          <w:p w14:paraId="6265C826" w14:textId="77777777" w:rsidR="00E93F76" w:rsidRPr="00B138F3" w:rsidRDefault="00E93F76" w:rsidP="00CD796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5BC385C" w14:textId="77777777" w:rsidR="00E93F76" w:rsidRPr="00B138F3" w:rsidRDefault="00E93F76" w:rsidP="00CD796B">
            <w:pPr>
              <w:widowControl w:val="0"/>
              <w:spacing w:after="160"/>
              <w:rPr>
                <w:rFonts w:ascii="GHEA Grapalat" w:hAnsi="GHEA Grapalat" w:cs="Tahoma"/>
              </w:rPr>
            </w:pPr>
          </w:p>
          <w:p w14:paraId="50CB2A77" w14:textId="77777777" w:rsidR="00E93F76" w:rsidRPr="00B138F3" w:rsidRDefault="00E93F76" w:rsidP="00CD796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D28F99D" w14:textId="77777777" w:rsidR="00E93F76" w:rsidRPr="00B138F3" w:rsidRDefault="00E93F76" w:rsidP="00CD796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7FCC278" w14:textId="77777777" w:rsidR="00E93F76" w:rsidRPr="00B138F3" w:rsidRDefault="00E93F76" w:rsidP="00CD796B">
            <w:pPr>
              <w:widowControl w:val="0"/>
              <w:spacing w:after="160"/>
              <w:rPr>
                <w:rFonts w:ascii="GHEA Grapalat" w:hAnsi="GHEA Grapalat" w:cs="Tahoma"/>
              </w:rPr>
            </w:pPr>
          </w:p>
          <w:p w14:paraId="46BD458B" w14:textId="77777777" w:rsidR="00E93F76" w:rsidRPr="00B138F3" w:rsidRDefault="00E93F76" w:rsidP="00CD796B">
            <w:pPr>
              <w:widowControl w:val="0"/>
              <w:jc w:val="right"/>
              <w:rPr>
                <w:rFonts w:ascii="GHEA Grapalat" w:hAnsi="GHEA Grapalat" w:cs="Tahoma"/>
              </w:rPr>
            </w:pPr>
            <w:r w:rsidRPr="00B138F3">
              <w:rPr>
                <w:rFonts w:ascii="GHEA Grapalat" w:hAnsi="GHEA Grapalat"/>
              </w:rPr>
              <w:t>/____________________/</w:t>
            </w:r>
          </w:p>
          <w:p w14:paraId="6621B811" w14:textId="77777777" w:rsidR="00E93F76" w:rsidRPr="00B138F3" w:rsidRDefault="00E93F76" w:rsidP="00CD796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69F4476" w14:textId="77777777" w:rsidR="00E93F76" w:rsidRPr="00B138F3" w:rsidRDefault="00E93F76" w:rsidP="00CD796B">
            <w:pPr>
              <w:widowControl w:val="0"/>
              <w:spacing w:after="160"/>
              <w:rPr>
                <w:rFonts w:ascii="GHEA Grapalat" w:hAnsi="GHEA Grapalat" w:cs="Arial"/>
              </w:rPr>
            </w:pPr>
          </w:p>
        </w:tc>
      </w:tr>
      <w:tr w:rsidR="00E93F76" w:rsidRPr="00B138F3" w14:paraId="5F1D578D"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2E48C49D" w14:textId="77777777" w:rsidR="00E93F76" w:rsidRPr="00B138F3" w:rsidRDefault="00E93F76" w:rsidP="00CD796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8AB831E" w14:textId="77777777" w:rsidR="00E93F76" w:rsidRPr="00B138F3" w:rsidRDefault="00E93F76" w:rsidP="00CD796B">
            <w:pPr>
              <w:widowControl w:val="0"/>
              <w:spacing w:after="160"/>
              <w:rPr>
                <w:rFonts w:ascii="GHEA Grapalat" w:hAnsi="GHEA Grapalat" w:cs="Sylfaen"/>
              </w:rPr>
            </w:pPr>
          </w:p>
          <w:p w14:paraId="26D1E5B3" w14:textId="77777777" w:rsidR="00E93F76" w:rsidRPr="00B138F3" w:rsidRDefault="00E93F76" w:rsidP="00CD796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D65C8A9" w14:textId="77777777" w:rsidR="00E93F76" w:rsidRPr="00B138F3" w:rsidRDefault="00E93F76" w:rsidP="00CD796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4CFE3EC" w14:textId="77777777" w:rsidR="00E93F76" w:rsidRPr="00B138F3" w:rsidRDefault="00E93F76" w:rsidP="00CD796B">
            <w:pPr>
              <w:widowControl w:val="0"/>
              <w:spacing w:after="160"/>
              <w:rPr>
                <w:rFonts w:ascii="GHEA Grapalat" w:hAnsi="GHEA Grapalat"/>
              </w:rPr>
            </w:pPr>
          </w:p>
          <w:p w14:paraId="5667971F" w14:textId="77777777" w:rsidR="00E93F76" w:rsidRPr="00B138F3" w:rsidRDefault="00E93F76" w:rsidP="00CD796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3B4AD85" w14:textId="77777777" w:rsidR="00E93F76" w:rsidRPr="00B138F3" w:rsidRDefault="00E93F76" w:rsidP="00E93F76">
      <w:pPr>
        <w:widowControl w:val="0"/>
        <w:spacing w:after="160"/>
        <w:jc w:val="center"/>
        <w:rPr>
          <w:rFonts w:ascii="GHEA Grapalat" w:hAnsi="GHEA Grapalat" w:cs="Sylfaen"/>
        </w:rPr>
      </w:pPr>
    </w:p>
    <w:p w14:paraId="45716D01" w14:textId="77777777" w:rsidR="00E93F76" w:rsidRPr="00B138F3" w:rsidRDefault="00E93F76" w:rsidP="00E93F7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6FA737" w14:textId="77777777" w:rsidR="00E93F76" w:rsidRPr="00B138F3" w:rsidRDefault="00E93F76" w:rsidP="00E93F76">
      <w:pPr>
        <w:rPr>
          <w:rFonts w:ascii="GHEA Grapalat" w:hAnsi="GHEA Grapalat" w:cs="Sylfaen"/>
        </w:rPr>
      </w:pPr>
      <w:r w:rsidRPr="00B138F3">
        <w:rPr>
          <w:rFonts w:ascii="GHEA Grapalat" w:hAnsi="GHEA Grapalat" w:cs="Sylfaen"/>
        </w:rPr>
        <w:br w:type="page"/>
      </w:r>
    </w:p>
    <w:p w14:paraId="756EB960" w14:textId="77777777" w:rsidR="00E93F76" w:rsidRPr="00B138F3" w:rsidRDefault="00E93F76" w:rsidP="00E93F76">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93F76" w:rsidRPr="00B138F3" w14:paraId="463C5601"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A944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DA66F88"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511A026"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039D9CD"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6655B07"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961CEF1"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84CE49E"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8EB5EFB"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A7BE5D"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63EE74D"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93F76" w:rsidRPr="00B138F3" w14:paraId="6197C989"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C46D2"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F5B3B1"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4FB5921"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99719EE"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4CAC296" w14:textId="77777777" w:rsidR="00E93F76" w:rsidRPr="00B138F3" w:rsidRDefault="00E93F76" w:rsidP="00CD796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93F76" w:rsidRPr="00B138F3" w14:paraId="344434A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1B6CD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2AD59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0519E4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21D7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A1ABA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93F76" w:rsidRPr="00B138F3" w14:paraId="0D5E9B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A51A6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3F1ACB1" w14:textId="77777777" w:rsidR="00E93F76" w:rsidRPr="00B138F3" w:rsidRDefault="00E93F76" w:rsidP="00CD796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97AD7A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AFAA8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2D27D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93F76" w:rsidRPr="00B138F3" w14:paraId="04BA4CE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1BD9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F238E3E" w14:textId="77777777" w:rsidR="00E93F76" w:rsidRPr="00B138F3" w:rsidRDefault="00E93F76" w:rsidP="00CD796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14BD7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B4399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D134A9F" w14:textId="77777777" w:rsidR="00E93F76" w:rsidRPr="00B138F3" w:rsidRDefault="00E93F76" w:rsidP="00CD796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22A90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93F76" w:rsidRPr="00B138F3" w14:paraId="373F82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5F77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D936221" w14:textId="77777777" w:rsidR="00E93F76" w:rsidRPr="00B138F3" w:rsidRDefault="00E93F76" w:rsidP="00CD796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A2853F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B267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6F925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54E487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0008B5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FB68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65A953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C1A301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40AE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D11D40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5C9AB4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DED7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5BC6AF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860530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F2B5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0D4CC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146D79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39456C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C7A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A4A02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FA0727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46D4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F187E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F852F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93F76" w:rsidRPr="00B138F3" w14:paraId="45EC409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0EF5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67AFCE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440B8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7AC79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485A6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C1EE9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500E82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770A9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8DD467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BE57C1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D5E93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61275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301E2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588597C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D6E5E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53F930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2F977E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9770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D8953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E1765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93F76" w:rsidRPr="00B138F3" w14:paraId="588FA88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CCBF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3CA9E2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22E2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599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A2739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538368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398DBB3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858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84F610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849892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0826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386BD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35A5D5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54425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480D14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CE95EF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C2EC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CB38F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566B2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7908DA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BB8AB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C5DD4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C6F99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AE9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7361D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D7E766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93F76" w:rsidRPr="00B138F3" w14:paraId="436F077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9729C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2A25D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CFA503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4472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89FEE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A04C10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93F76" w:rsidRPr="00B138F3" w14:paraId="4C9454F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DF76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C88495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3714C5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C89997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D236F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E38D9F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B4A8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B7515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EB791D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2401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B41968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07D2827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F9F0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055448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233FA9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1482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D8C26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8A5B30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0B9FBDB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E4D8FE" w14:textId="77777777" w:rsidR="00E93F76" w:rsidRPr="00B138F3" w:rsidDel="0010680B"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654B1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FFF4BE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00237" w14:textId="77777777" w:rsidR="00E93F76" w:rsidRPr="00B138F3" w:rsidRDefault="00E93F76" w:rsidP="00CD796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1319FEB" w14:textId="77777777" w:rsidR="00E93F76" w:rsidRPr="00B138F3" w:rsidRDefault="00E93F76" w:rsidP="00CD796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7D0CD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058D99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93F76" w:rsidRPr="00B138F3" w14:paraId="6118753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EAD4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189C69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D958F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F2A3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23570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CCF43B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66CEC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2694372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5009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20388C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A211E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6C2A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B78AA5"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64E91F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F42892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93F76" w:rsidRPr="00B138F3" w14:paraId="24571B9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5479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E680C9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B831E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E7EF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D38ED9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BFEC3D8" w14:textId="77777777" w:rsidR="00E93F76" w:rsidRPr="00B138F3" w:rsidRDefault="00E93F76" w:rsidP="00CD796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AC0C16"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E5880E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93F76" w:rsidRPr="00B138F3" w14:paraId="511BDE1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CAC79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A572A1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CF5BBF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810B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3E672E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AD3F99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93F76" w:rsidRPr="00B138F3" w14:paraId="5FCC040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4F5D2"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5F759B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D39DF4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7952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F62351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9B7C1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8F5265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93F76" w:rsidRPr="00B138F3" w14:paraId="1E3CD6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49F5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221E26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8F6CD9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B4EE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14F450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188F43"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04E068E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EF9EA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9A677B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4C45E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3A51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82015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B7AE644"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0B4464C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24B06C"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A90DE8D"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2B68D5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59B67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BB094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E5F5B74"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673E269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A245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0B2055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8839041"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41E98E"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A99B3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B37FE5"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0C32286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C5E9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0A626AB"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263719"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21CB723"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2AA99B4"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D735A7" w14:textId="77777777" w:rsidR="00E93F76" w:rsidRPr="00B138F3" w:rsidRDefault="00E93F76" w:rsidP="00CD796B">
            <w:pPr>
              <w:widowControl w:val="0"/>
              <w:spacing w:after="120"/>
              <w:jc w:val="center"/>
              <w:rPr>
                <w:rFonts w:ascii="GHEA Grapalat" w:hAnsi="GHEA Grapalat"/>
                <w:sz w:val="18"/>
                <w:szCs w:val="18"/>
              </w:rPr>
            </w:pPr>
          </w:p>
        </w:tc>
      </w:tr>
      <w:tr w:rsidR="00E93F76" w:rsidRPr="00B138F3" w14:paraId="78E89F6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4D500"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AC5C2F"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159423A"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4E8C07"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5EC408" w14:textId="77777777" w:rsidR="00E93F76" w:rsidRPr="00B138F3" w:rsidRDefault="00E93F76" w:rsidP="00CD796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93386E" w14:textId="77777777" w:rsidR="00E93F76" w:rsidRPr="00B138F3" w:rsidRDefault="00E93F76" w:rsidP="00CD796B">
            <w:pPr>
              <w:widowControl w:val="0"/>
              <w:spacing w:after="120"/>
              <w:jc w:val="center"/>
              <w:rPr>
                <w:rFonts w:ascii="GHEA Grapalat" w:hAnsi="GHEA Grapalat"/>
                <w:sz w:val="18"/>
                <w:szCs w:val="18"/>
              </w:rPr>
            </w:pPr>
          </w:p>
        </w:tc>
      </w:tr>
    </w:tbl>
    <w:p w14:paraId="2E141731" w14:textId="57721142" w:rsidR="00E93F76" w:rsidRDefault="00E93F76" w:rsidP="00BB28C8">
      <w:pPr>
        <w:pStyle w:val="BodyTextIndent3"/>
        <w:widowControl w:val="0"/>
        <w:spacing w:after="160"/>
        <w:jc w:val="right"/>
        <w:rPr>
          <w:rFonts w:ascii="GHEA Grapalat" w:hAnsi="GHEA Grapalat"/>
          <w:b/>
          <w:sz w:val="24"/>
          <w:szCs w:val="24"/>
        </w:rPr>
      </w:pPr>
    </w:p>
    <w:p w14:paraId="4E0CE86B" w14:textId="603D29BC" w:rsidR="00E93F76" w:rsidRDefault="00E93F76" w:rsidP="00BB28C8">
      <w:pPr>
        <w:pStyle w:val="BodyTextIndent3"/>
        <w:widowControl w:val="0"/>
        <w:spacing w:after="160"/>
        <w:jc w:val="right"/>
        <w:rPr>
          <w:rFonts w:ascii="GHEA Grapalat" w:hAnsi="GHEA Grapalat"/>
          <w:b/>
          <w:sz w:val="24"/>
          <w:szCs w:val="24"/>
        </w:rPr>
      </w:pPr>
    </w:p>
    <w:p w14:paraId="2576FB79" w14:textId="609A1331" w:rsidR="00E93F76" w:rsidRDefault="00E93F76" w:rsidP="00BB28C8">
      <w:pPr>
        <w:pStyle w:val="BodyTextIndent3"/>
        <w:widowControl w:val="0"/>
        <w:spacing w:after="160"/>
        <w:jc w:val="right"/>
        <w:rPr>
          <w:rFonts w:ascii="GHEA Grapalat" w:hAnsi="GHEA Grapalat"/>
          <w:b/>
          <w:sz w:val="24"/>
          <w:szCs w:val="24"/>
        </w:rPr>
      </w:pPr>
    </w:p>
    <w:p w14:paraId="11DF2E86" w14:textId="3A08777D" w:rsidR="00E93F76" w:rsidRDefault="00E93F76" w:rsidP="00BB28C8">
      <w:pPr>
        <w:pStyle w:val="BodyTextIndent3"/>
        <w:widowControl w:val="0"/>
        <w:spacing w:after="160"/>
        <w:jc w:val="right"/>
        <w:rPr>
          <w:rFonts w:ascii="GHEA Grapalat" w:hAnsi="GHEA Grapalat"/>
          <w:b/>
          <w:sz w:val="24"/>
          <w:szCs w:val="24"/>
        </w:rPr>
      </w:pPr>
    </w:p>
    <w:p w14:paraId="71DCC1B6" w14:textId="3D005203" w:rsidR="00E93F76" w:rsidRDefault="00E93F76" w:rsidP="00BB28C8">
      <w:pPr>
        <w:pStyle w:val="BodyTextIndent3"/>
        <w:widowControl w:val="0"/>
        <w:spacing w:after="160"/>
        <w:jc w:val="right"/>
        <w:rPr>
          <w:rFonts w:ascii="GHEA Grapalat" w:hAnsi="GHEA Grapalat"/>
          <w:b/>
          <w:sz w:val="24"/>
          <w:szCs w:val="24"/>
        </w:rPr>
      </w:pPr>
    </w:p>
    <w:p w14:paraId="50571056" w14:textId="371A8584" w:rsidR="00E93F76" w:rsidRDefault="00E93F76" w:rsidP="00BB28C8">
      <w:pPr>
        <w:pStyle w:val="BodyTextIndent3"/>
        <w:widowControl w:val="0"/>
        <w:spacing w:after="160"/>
        <w:jc w:val="right"/>
        <w:rPr>
          <w:rFonts w:ascii="GHEA Grapalat" w:hAnsi="GHEA Grapalat"/>
          <w:b/>
          <w:sz w:val="24"/>
          <w:szCs w:val="24"/>
        </w:rPr>
      </w:pPr>
    </w:p>
    <w:p w14:paraId="0F80DD5E" w14:textId="5DB90C67" w:rsidR="00E93F76" w:rsidRDefault="00E93F76" w:rsidP="00BB28C8">
      <w:pPr>
        <w:pStyle w:val="BodyTextIndent3"/>
        <w:widowControl w:val="0"/>
        <w:spacing w:after="160"/>
        <w:jc w:val="right"/>
        <w:rPr>
          <w:rFonts w:ascii="GHEA Grapalat" w:hAnsi="GHEA Grapalat"/>
          <w:b/>
          <w:sz w:val="24"/>
          <w:szCs w:val="24"/>
        </w:rPr>
      </w:pPr>
    </w:p>
    <w:p w14:paraId="1F1DC089" w14:textId="536FF793" w:rsidR="00E93F76" w:rsidRDefault="00E93F76" w:rsidP="00BB28C8">
      <w:pPr>
        <w:pStyle w:val="BodyTextIndent3"/>
        <w:widowControl w:val="0"/>
        <w:spacing w:after="160"/>
        <w:jc w:val="right"/>
        <w:rPr>
          <w:rFonts w:ascii="GHEA Grapalat" w:hAnsi="GHEA Grapalat"/>
          <w:b/>
          <w:sz w:val="24"/>
          <w:szCs w:val="24"/>
        </w:rPr>
      </w:pPr>
    </w:p>
    <w:p w14:paraId="097997E6" w14:textId="18C50FB3" w:rsidR="00E93F76" w:rsidRDefault="00E93F76" w:rsidP="00BB28C8">
      <w:pPr>
        <w:pStyle w:val="BodyTextIndent3"/>
        <w:widowControl w:val="0"/>
        <w:spacing w:after="160"/>
        <w:jc w:val="right"/>
        <w:rPr>
          <w:rFonts w:ascii="GHEA Grapalat" w:hAnsi="GHEA Grapalat"/>
          <w:b/>
          <w:sz w:val="24"/>
          <w:szCs w:val="24"/>
        </w:rPr>
      </w:pPr>
    </w:p>
    <w:p w14:paraId="5AF801E5" w14:textId="776D8D0C" w:rsidR="00E93F76" w:rsidRDefault="00E93F76" w:rsidP="00BB28C8">
      <w:pPr>
        <w:pStyle w:val="BodyTextIndent3"/>
        <w:widowControl w:val="0"/>
        <w:spacing w:after="160"/>
        <w:jc w:val="right"/>
        <w:rPr>
          <w:rFonts w:ascii="GHEA Grapalat" w:hAnsi="GHEA Grapalat"/>
          <w:b/>
          <w:sz w:val="24"/>
          <w:szCs w:val="24"/>
        </w:rPr>
      </w:pPr>
    </w:p>
    <w:p w14:paraId="40C903EA" w14:textId="77777777" w:rsidR="00E93F76" w:rsidRDefault="00E93F76" w:rsidP="00BB28C8">
      <w:pPr>
        <w:pStyle w:val="BodyTextIndent3"/>
        <w:widowControl w:val="0"/>
        <w:spacing w:after="160"/>
        <w:jc w:val="right"/>
        <w:rPr>
          <w:rFonts w:ascii="GHEA Grapalat" w:hAnsi="GHEA Grapalat"/>
          <w:b/>
          <w:sz w:val="24"/>
          <w:szCs w:val="24"/>
        </w:rPr>
      </w:pPr>
    </w:p>
    <w:p w14:paraId="37A0F87A" w14:textId="77777777" w:rsidR="00DE4A55" w:rsidRDefault="00DE4A55" w:rsidP="00794242">
      <w:pPr>
        <w:pStyle w:val="BodyTextIndent3"/>
        <w:widowControl w:val="0"/>
        <w:spacing w:line="276" w:lineRule="auto"/>
        <w:jc w:val="right"/>
        <w:rPr>
          <w:rFonts w:ascii="GHEA Grapalat" w:hAnsi="GHEA Grapalat"/>
          <w:b/>
          <w:sz w:val="24"/>
          <w:szCs w:val="24"/>
        </w:rPr>
      </w:pPr>
    </w:p>
    <w:p w14:paraId="6922D68B" w14:textId="54861A04" w:rsidR="00BB28C8" w:rsidRPr="009F3DC7" w:rsidRDefault="00BB28C8" w:rsidP="00794242">
      <w:pPr>
        <w:pStyle w:val="BodyTextIndent3"/>
        <w:widowControl w:val="0"/>
        <w:spacing w:line="276"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8"/>
        <w:t>26</w:t>
      </w:r>
    </w:p>
    <w:p w14:paraId="788D9252" w14:textId="4ED1FBAD" w:rsidR="00BB28C8" w:rsidRPr="009F3DC7" w:rsidRDefault="00BB28C8" w:rsidP="00794242">
      <w:pPr>
        <w:pStyle w:val="BodyTextIndent3"/>
        <w:widowControl w:val="0"/>
        <w:spacing w:line="276"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725E77">
        <w:rPr>
          <w:rFonts w:ascii="GHEA Grapalat" w:hAnsi="GHEA Grapalat"/>
          <w:b/>
          <w:sz w:val="24"/>
          <w:szCs w:val="24"/>
        </w:rPr>
        <w:t xml:space="preserve">ЗАПРОСЕ КОТИРОВОК </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5D3E25">
        <w:rPr>
          <w:rFonts w:ascii="GHEA Grapalat" w:hAnsi="GHEA Grapalat"/>
          <w:b/>
          <w:sz w:val="24"/>
          <w:szCs w:val="24"/>
        </w:rPr>
        <w:t>EQ-GHAShDzB-</w:t>
      </w:r>
      <w:r w:rsidR="00D74570">
        <w:rPr>
          <w:rFonts w:ascii="GHEA Grapalat" w:hAnsi="GHEA Grapalat"/>
          <w:b/>
          <w:sz w:val="24"/>
          <w:szCs w:val="24"/>
        </w:rPr>
        <w:t>26/36</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794242">
      <w:pPr>
        <w:widowControl w:val="0"/>
        <w:tabs>
          <w:tab w:val="left" w:pos="2268"/>
        </w:tabs>
        <w:spacing w:line="276" w:lineRule="auto"/>
        <w:ind w:firstLine="567"/>
        <w:jc w:val="right"/>
        <w:rPr>
          <w:rFonts w:ascii="GHEA Grapalat" w:hAnsi="GHEA Grapalat"/>
        </w:rPr>
      </w:pPr>
    </w:p>
    <w:p w14:paraId="4D77D10A" w14:textId="77777777" w:rsidR="00BB28C8" w:rsidRPr="000A3450" w:rsidRDefault="00BB28C8" w:rsidP="00794242">
      <w:pPr>
        <w:widowControl w:val="0"/>
        <w:spacing w:line="276"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794242">
      <w:pPr>
        <w:widowControl w:val="0"/>
        <w:spacing w:line="276"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794242">
            <w:pPr>
              <w:widowControl w:val="0"/>
              <w:tabs>
                <w:tab w:val="left" w:pos="720"/>
                <w:tab w:val="left" w:pos="1440"/>
                <w:tab w:val="left" w:pos="8865"/>
              </w:tabs>
              <w:spacing w:line="276"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794242">
            <w:pPr>
              <w:widowControl w:val="0"/>
              <w:tabs>
                <w:tab w:val="left" w:pos="456"/>
                <w:tab w:val="left" w:pos="1451"/>
                <w:tab w:val="left" w:pos="2271"/>
                <w:tab w:val="left" w:pos="8865"/>
              </w:tabs>
              <w:spacing w:line="276"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794242">
      <w:pPr>
        <w:widowControl w:val="0"/>
        <w:spacing w:line="276" w:lineRule="auto"/>
        <w:ind w:firstLine="567"/>
        <w:jc w:val="both"/>
        <w:rPr>
          <w:rFonts w:ascii="GHEA Grapalat" w:hAnsi="GHEA Grapalat"/>
        </w:rPr>
      </w:pPr>
    </w:p>
    <w:p w14:paraId="615A522A" w14:textId="77777777" w:rsidR="00BB28C8" w:rsidRPr="009F3DC7" w:rsidRDefault="00BB28C8" w:rsidP="00794242">
      <w:pPr>
        <w:widowControl w:val="0"/>
        <w:spacing w:line="276"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794242">
      <w:pPr>
        <w:widowControl w:val="0"/>
        <w:spacing w:line="276" w:lineRule="auto"/>
        <w:ind w:firstLine="567"/>
        <w:jc w:val="both"/>
        <w:rPr>
          <w:rFonts w:ascii="GHEA Grapalat" w:hAnsi="GHEA Grapalat"/>
          <w:b/>
        </w:rPr>
      </w:pPr>
    </w:p>
    <w:p w14:paraId="14988806" w14:textId="77777777" w:rsidR="00BB28C8" w:rsidRPr="009F3DC7" w:rsidRDefault="00BB28C8" w:rsidP="00794242">
      <w:pPr>
        <w:widowControl w:val="0"/>
        <w:spacing w:line="276"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179E0CCF" w14:textId="77777777" w:rsidR="00DE4A55" w:rsidRPr="000A3450" w:rsidRDefault="00DE4A55" w:rsidP="00DE4A55">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Pr="00BD3389">
        <w:rPr>
          <w:rFonts w:ascii="GHEA Grapalat" w:hAnsi="GHEA Grapalat"/>
        </w:rPr>
        <w:t>объемной ведомостью-</w:t>
      </w:r>
      <w:r w:rsidRPr="00BD3389">
        <w:rPr>
          <w:rFonts w:ascii="Calibri" w:hAnsi="Calibri" w:cs="Calibri"/>
        </w:rPr>
        <w:t> </w:t>
      </w:r>
      <w:r w:rsidRPr="00BD3389">
        <w:rPr>
          <w:rFonts w:ascii="GHEA Grapalat" w:hAnsi="GHEA Grapalat" w:cs="GHEA Grapalat"/>
        </w:rPr>
        <w:t>сметой</w:t>
      </w:r>
      <w:r w:rsidRPr="00BD3389">
        <w:rPr>
          <w:rFonts w:ascii="GHEA Grapalat" w:hAnsi="GHEA Grapalat"/>
        </w:rPr>
        <w:t>,</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255E2097" w14:textId="77777777" w:rsidR="00DE4A55" w:rsidRPr="009F3DC7" w:rsidRDefault="00DE4A55" w:rsidP="00DE4A55">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27150DF5" w14:textId="77777777" w:rsidR="00DE4A55" w:rsidRPr="009F3DC7" w:rsidRDefault="00DE4A55" w:rsidP="00DE4A55">
      <w:pPr>
        <w:widowControl w:val="0"/>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6DC54652" w14:textId="77777777" w:rsidR="00DE4A55" w:rsidRPr="009F3DC7" w:rsidRDefault="00DE4A55" w:rsidP="00DE4A55">
      <w:pPr>
        <w:widowControl w:val="0"/>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794242">
      <w:pPr>
        <w:widowControl w:val="0"/>
        <w:tabs>
          <w:tab w:val="left" w:pos="1134"/>
        </w:tabs>
        <w:spacing w:line="276"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794242">
      <w:pPr>
        <w:widowControl w:val="0"/>
        <w:spacing w:line="276" w:lineRule="auto"/>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794242">
      <w:pPr>
        <w:widowControl w:val="0"/>
        <w:tabs>
          <w:tab w:val="left" w:pos="1134"/>
        </w:tabs>
        <w:spacing w:line="276"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794242">
      <w:pPr>
        <w:widowControl w:val="0"/>
        <w:tabs>
          <w:tab w:val="left" w:pos="1134"/>
        </w:tabs>
        <w:spacing w:line="276" w:lineRule="auto"/>
        <w:ind w:firstLine="567"/>
        <w:jc w:val="both"/>
        <w:rPr>
          <w:rFonts w:ascii="GHEA Grapalat" w:hAnsi="GHEA Grapalat"/>
        </w:rPr>
      </w:pPr>
    </w:p>
    <w:p w14:paraId="53375B6B" w14:textId="77777777" w:rsidR="00BB28C8" w:rsidRPr="009F3DC7" w:rsidRDefault="00BB28C8" w:rsidP="00794242">
      <w:pPr>
        <w:widowControl w:val="0"/>
        <w:tabs>
          <w:tab w:val="left" w:pos="1276"/>
        </w:tabs>
        <w:spacing w:line="276"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794242">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lastRenderedPageBreak/>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794242">
      <w:pPr>
        <w:widowControl w:val="0"/>
        <w:tabs>
          <w:tab w:val="left" w:pos="1134"/>
          <w:tab w:val="left" w:pos="1276"/>
        </w:tabs>
        <w:spacing w:line="276"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794242">
      <w:pPr>
        <w:widowControl w:val="0"/>
        <w:tabs>
          <w:tab w:val="left" w:pos="1276"/>
        </w:tabs>
        <w:spacing w:line="276" w:lineRule="auto"/>
        <w:ind w:firstLine="567"/>
        <w:jc w:val="center"/>
        <w:rPr>
          <w:rFonts w:ascii="GHEA Grapalat" w:hAnsi="GHEA Grapalat"/>
          <w:b/>
          <w:i/>
        </w:rPr>
      </w:pPr>
    </w:p>
    <w:p w14:paraId="6F198BE5" w14:textId="77777777" w:rsidR="00BB28C8" w:rsidRPr="009F3DC7" w:rsidRDefault="00BB28C8" w:rsidP="00794242">
      <w:pPr>
        <w:widowControl w:val="0"/>
        <w:spacing w:line="276" w:lineRule="auto"/>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794242">
      <w:pPr>
        <w:widowControl w:val="0"/>
        <w:tabs>
          <w:tab w:val="left" w:pos="1276"/>
        </w:tabs>
        <w:spacing w:line="276"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794242">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709FAA39" w14:textId="77777777" w:rsidR="00BB28C8" w:rsidRPr="009F3DC7" w:rsidRDefault="00BB28C8" w:rsidP="00794242">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lastRenderedPageBreak/>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794242">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794242">
      <w:pPr>
        <w:widowControl w:val="0"/>
        <w:tabs>
          <w:tab w:val="left" w:pos="1134"/>
        </w:tabs>
        <w:spacing w:line="276"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794242">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794242">
      <w:pPr>
        <w:widowControl w:val="0"/>
        <w:tabs>
          <w:tab w:val="left" w:pos="1276"/>
        </w:tabs>
        <w:spacing w:line="276"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794242">
      <w:pPr>
        <w:widowControl w:val="0"/>
        <w:tabs>
          <w:tab w:val="left" w:pos="1276"/>
        </w:tabs>
        <w:spacing w:line="276" w:lineRule="auto"/>
        <w:ind w:firstLine="567"/>
        <w:jc w:val="both"/>
        <w:rPr>
          <w:rFonts w:ascii="GHEA Grapalat" w:hAnsi="GHEA Grapalat" w:cs="Times Armenian"/>
        </w:rPr>
      </w:pPr>
    </w:p>
    <w:p w14:paraId="0B1E4826" w14:textId="5E5D8DCE" w:rsidR="00BB28C8"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54E214A1" w14:textId="77777777" w:rsidR="0014410F" w:rsidRPr="00727D47" w:rsidRDefault="0014410F" w:rsidP="0014410F">
      <w:pPr>
        <w:widowControl w:val="0"/>
        <w:tabs>
          <w:tab w:val="left" w:pos="1276"/>
        </w:tabs>
        <w:spacing w:line="276" w:lineRule="auto"/>
        <w:ind w:firstLine="567"/>
        <w:jc w:val="both"/>
        <w:rPr>
          <w:ins w:id="16" w:author="Inesa Kocharyan" w:date="2024-02-09T15:52:00Z"/>
          <w:rFonts w:ascii="GHEA Grapalat" w:hAnsi="GHEA Grapalat"/>
          <w:b/>
          <w:bCs/>
        </w:rPr>
      </w:pPr>
      <w:bookmarkStart w:id="17" w:name="_Hlk160101710"/>
      <w:r w:rsidRPr="00727D47">
        <w:rPr>
          <w:rFonts w:ascii="GHEA Grapalat" w:hAnsi="GHEA Grapalat"/>
          <w:b/>
          <w:bCs/>
        </w:rPr>
        <w:t>3.4.3.</w:t>
      </w:r>
      <w:r w:rsidRPr="00727D47">
        <w:rPr>
          <w:rFonts w:ascii="GHEA Grapalat" w:hAnsi="GHEA Grapalat"/>
          <w:b/>
          <w:bCs/>
        </w:rPr>
        <w:tab/>
        <w:t xml:space="preserve">Обеспечивать </w:t>
      </w:r>
    </w:p>
    <w:p w14:paraId="003E3D5C" w14:textId="77777777" w:rsidR="0014410F" w:rsidRPr="00727D47" w:rsidDel="008272F3" w:rsidRDefault="0014410F" w:rsidP="0014410F">
      <w:pPr>
        <w:widowControl w:val="0"/>
        <w:tabs>
          <w:tab w:val="left" w:pos="1276"/>
        </w:tabs>
        <w:spacing w:line="276" w:lineRule="auto"/>
        <w:ind w:firstLine="567"/>
        <w:jc w:val="both"/>
        <w:rPr>
          <w:del w:id="18" w:author="Vardan" w:date="2022-12-24T23:09:00Z"/>
          <w:rFonts w:ascii="GHEA Grapalat" w:hAnsi="GHEA Grapalat"/>
          <w:b/>
          <w:bCs/>
        </w:rPr>
      </w:pPr>
      <w:r w:rsidRPr="00727D47">
        <w:rPr>
          <w:rFonts w:ascii="GHEA Grapalat" w:hAnsi="GHEA Grapalat"/>
          <w:b/>
          <w:bCs/>
        </w:rPr>
        <w:t>1) выполнение строительно-монтажных работ в соответствии градостроительной нормативно-технической документацией и условиями настоящего договора,</w:t>
      </w:r>
      <w:del w:id="19" w:author="Inesa Kocharyan" w:date="2024-02-12T14:12:00Z">
        <w:r w:rsidRPr="00727D47" w:rsidDel="003079EF">
          <w:rPr>
            <w:rFonts w:ascii="GHEA Grapalat" w:hAnsi="GHEA Grapalat"/>
            <w:b/>
            <w:bCs/>
          </w:rPr>
          <w:delText>,</w:delText>
        </w:r>
      </w:del>
      <w:r w:rsidRPr="00727D47">
        <w:rPr>
          <w:rFonts w:ascii="GHEA Grapalat" w:hAnsi="GHEA Grapalat"/>
          <w:b/>
          <w:bCs/>
        </w:rPr>
        <w:t xml:space="preserve">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14:paraId="6EC48FDE" w14:textId="77777777" w:rsidR="0014410F" w:rsidRPr="00727D47" w:rsidRDefault="0014410F" w:rsidP="0014410F">
      <w:pPr>
        <w:widowControl w:val="0"/>
        <w:tabs>
          <w:tab w:val="left" w:pos="1276"/>
        </w:tabs>
        <w:spacing w:line="276" w:lineRule="auto"/>
        <w:ind w:firstLine="567"/>
        <w:jc w:val="both"/>
        <w:rPr>
          <w:rFonts w:ascii="GHEA Grapalat" w:hAnsi="GHEA Grapalat"/>
          <w:b/>
          <w:bCs/>
        </w:rPr>
      </w:pPr>
      <w:r w:rsidRPr="00727D47">
        <w:rPr>
          <w:rFonts w:ascii="GHEA Grapalat" w:hAnsi="GHEA Grapalat"/>
          <w:b/>
          <w:bCs/>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bookmarkEnd w:id="17"/>
    <w:p w14:paraId="4615FEF0" w14:textId="77777777" w:rsidR="0014410F" w:rsidRPr="00A8246A" w:rsidRDefault="0014410F" w:rsidP="00794242">
      <w:pPr>
        <w:widowControl w:val="0"/>
        <w:tabs>
          <w:tab w:val="left" w:pos="1276"/>
        </w:tabs>
        <w:spacing w:line="276" w:lineRule="auto"/>
        <w:ind w:firstLine="567"/>
        <w:jc w:val="both"/>
        <w:rPr>
          <w:rFonts w:ascii="GHEA Grapalat" w:hAnsi="GHEA Grapalat"/>
        </w:rPr>
      </w:pPr>
    </w:p>
    <w:p w14:paraId="78D85EA7"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794242">
      <w:pPr>
        <w:widowControl w:val="0"/>
        <w:tabs>
          <w:tab w:val="left" w:pos="1276"/>
        </w:tabs>
        <w:spacing w:line="276"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58C25726" w:rsidR="00BB28C8"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w:t>
      </w:r>
      <w:r w:rsidR="00C03AAF" w:rsidRPr="00C03AAF">
        <w:rPr>
          <w:rFonts w:ascii="GHEA Grapalat" w:hAnsi="GHEA Grapalat"/>
          <w:lang w:val="hy-AM"/>
        </w:rPr>
        <w:t>365</w:t>
      </w:r>
      <w:r w:rsidRPr="00C03AAF">
        <w:rPr>
          <w:rFonts w:ascii="GHEA Grapalat" w:hAnsi="GHEA Grapalat"/>
        </w:rPr>
        <w:t xml:space="preserve"> календарных дней),</w:t>
      </w:r>
      <w:r w:rsidRPr="009F3DC7">
        <w:rPr>
          <w:rFonts w:ascii="GHEA Grapalat" w:hAnsi="GHEA Grapalat"/>
        </w:rPr>
        <w:t xml:space="preserve">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20"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9"/>
        <w:t>27</w:t>
      </w:r>
      <w:r w:rsidRPr="009F3DC7">
        <w:rPr>
          <w:rFonts w:ascii="GHEA Grapalat" w:hAnsi="GHEA Grapalat"/>
        </w:rPr>
        <w:t>.</w:t>
      </w:r>
    </w:p>
    <w:p w14:paraId="1A3D4AE9" w14:textId="77777777" w:rsidR="0014410F" w:rsidRPr="00727D47" w:rsidRDefault="0014410F" w:rsidP="0014410F">
      <w:pPr>
        <w:widowControl w:val="0"/>
        <w:tabs>
          <w:tab w:val="left" w:pos="1418"/>
        </w:tabs>
        <w:spacing w:line="276" w:lineRule="auto"/>
        <w:ind w:firstLine="567"/>
        <w:jc w:val="both"/>
        <w:rPr>
          <w:rFonts w:ascii="GHEA Grapalat" w:hAnsi="GHEA Grapalat" w:cs="Times Armenian"/>
          <w:b/>
          <w:bCs/>
        </w:rPr>
      </w:pPr>
      <w:bookmarkStart w:id="21" w:name="_Hlk160101753"/>
      <w:r w:rsidRPr="00727D47">
        <w:rPr>
          <w:rFonts w:ascii="GHEA Grapalat" w:hAnsi="GHEA Grapalat"/>
          <w:b/>
          <w:bCs/>
        </w:rPr>
        <w:t>3.4.10.</w:t>
      </w:r>
      <w:r w:rsidRPr="00727D47">
        <w:rPr>
          <w:rFonts w:ascii="GHEA Grapalat" w:hAnsi="GHEA Grapalat"/>
          <w:b/>
          <w:bCs/>
        </w:rPr>
        <w:tab/>
        <w:t>Требования, предъявляемые к техническим характеристикам и гарантийным срокам объекта подряда, к его отдельным частям (конструкциям и т.д.) и использованным материалам, и (или) к</w:t>
      </w:r>
      <w:r w:rsidRPr="00727D47">
        <w:rPr>
          <w:rFonts w:ascii="GHEA Grapalat" w:hAnsi="GHEA Grapalat"/>
          <w:b/>
          <w:bCs/>
          <w:lang w:val="hy-AM"/>
        </w:rPr>
        <w:t xml:space="preserve"> </w:t>
      </w:r>
      <w:r w:rsidRPr="00727D47">
        <w:rPr>
          <w:rFonts w:ascii="GHEA Grapalat" w:hAnsi="GHEA Grapalat"/>
          <w:b/>
          <w:bCs/>
        </w:rPr>
        <w:t>приборам и оборудованию  представлены в приложении № —- к договору</w:t>
      </w:r>
      <w:r w:rsidRPr="00727D47">
        <w:rPr>
          <w:rStyle w:val="FootnoteReference"/>
          <w:rFonts w:ascii="GHEA Grapalat" w:hAnsi="GHEA Grapalat"/>
          <w:b/>
          <w:bCs/>
        </w:rPr>
        <w:footnoteReference w:customMarkFollows="1" w:id="30"/>
        <w:t>28</w:t>
      </w:r>
      <w:r w:rsidRPr="00727D47">
        <w:rPr>
          <w:rFonts w:ascii="GHEA Grapalat" w:hAnsi="GHEA Grapalat"/>
          <w:b/>
          <w:bCs/>
        </w:rPr>
        <w:t xml:space="preserve">. </w:t>
      </w:r>
    </w:p>
    <w:bookmarkEnd w:id="21"/>
    <w:p w14:paraId="329628E5" w14:textId="77777777" w:rsidR="0014410F" w:rsidRPr="009F3DC7" w:rsidRDefault="0014410F" w:rsidP="00794242">
      <w:pPr>
        <w:widowControl w:val="0"/>
        <w:tabs>
          <w:tab w:val="left" w:pos="1276"/>
        </w:tabs>
        <w:spacing w:line="276" w:lineRule="auto"/>
        <w:ind w:firstLine="567"/>
        <w:jc w:val="both"/>
        <w:rPr>
          <w:rFonts w:ascii="GHEA Grapalat" w:hAnsi="GHEA Grapalat" w:cs="Times Armenian"/>
        </w:rPr>
      </w:pPr>
    </w:p>
    <w:p w14:paraId="7574690D" w14:textId="77777777" w:rsidR="00BB28C8" w:rsidRDefault="00BB28C8" w:rsidP="00794242">
      <w:pPr>
        <w:widowControl w:val="0"/>
        <w:tabs>
          <w:tab w:val="left" w:pos="1418"/>
        </w:tabs>
        <w:spacing w:line="276"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794242">
      <w:pPr>
        <w:widowControl w:val="0"/>
        <w:tabs>
          <w:tab w:val="left" w:pos="1276"/>
        </w:tabs>
        <w:spacing w:line="276"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lastRenderedPageBreak/>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794242">
      <w:pPr>
        <w:widowControl w:val="0"/>
        <w:tabs>
          <w:tab w:val="left" w:pos="1134"/>
        </w:tabs>
        <w:spacing w:line="276" w:lineRule="auto"/>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794242">
      <w:pPr>
        <w:widowControl w:val="0"/>
        <w:spacing w:line="276" w:lineRule="auto"/>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4F0D4547"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AB7E88" w:rsidRPr="00AB7E88">
        <w:rPr>
          <w:rFonts w:ascii="GHEA Grapalat" w:hAnsi="GHEA Grapalat"/>
          <w:b/>
          <w:bCs/>
        </w:rPr>
        <w:t>1</w:t>
      </w:r>
      <w:r w:rsidR="00CF49BC">
        <w:rPr>
          <w:rFonts w:ascii="GHEA Grapalat" w:hAnsi="GHEA Grapalat"/>
          <w:b/>
          <w:bCs/>
        </w:rPr>
        <w:t>0</w:t>
      </w:r>
      <w:r w:rsidRPr="00AB7E88">
        <w:rPr>
          <w:rFonts w:ascii="GHEA Grapalat" w:hAnsi="GHEA Grapalat"/>
          <w:b/>
          <w:bCs/>
        </w:rPr>
        <w:t xml:space="preserve"> рабочих дней</w:t>
      </w:r>
      <w:r w:rsidRPr="009F3DC7">
        <w:rPr>
          <w:rFonts w:ascii="GHEA Grapalat" w:hAnsi="GHEA Grapalat"/>
        </w:rPr>
        <w:t xml:space="preserve">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lastRenderedPageBreak/>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794242">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794242">
      <w:pPr>
        <w:pStyle w:val="norm"/>
        <w:widowControl w:val="0"/>
        <w:tabs>
          <w:tab w:val="left" w:pos="1134"/>
        </w:tabs>
        <w:spacing w:line="276"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794242">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794242">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794242">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794242">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794242">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794242">
      <w:pPr>
        <w:pStyle w:val="norm"/>
        <w:widowControl w:val="0"/>
        <w:tabs>
          <w:tab w:val="left" w:pos="1134"/>
        </w:tabs>
        <w:spacing w:line="276"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794242">
      <w:pPr>
        <w:pStyle w:val="norm"/>
        <w:widowControl w:val="0"/>
        <w:tabs>
          <w:tab w:val="left" w:pos="1134"/>
        </w:tabs>
        <w:spacing w:line="276"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w:t>
      </w:r>
      <w:r w:rsidRPr="009F3DC7">
        <w:rPr>
          <w:rFonts w:ascii="GHEA Grapalat" w:hAnsi="GHEA Grapalat"/>
          <w:sz w:val="24"/>
          <w:szCs w:val="24"/>
        </w:rPr>
        <w:lastRenderedPageBreak/>
        <w:t>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794242">
      <w:pPr>
        <w:widowControl w:val="0"/>
        <w:tabs>
          <w:tab w:val="left" w:pos="1276"/>
        </w:tabs>
        <w:spacing w:line="276"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794242">
      <w:pPr>
        <w:widowControl w:val="0"/>
        <w:tabs>
          <w:tab w:val="left" w:pos="1276"/>
        </w:tabs>
        <w:spacing w:line="276"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31"/>
        <w:t>30</w:t>
      </w:r>
      <w:r w:rsidRPr="009F3DC7">
        <w:rPr>
          <w:rFonts w:ascii="GHEA Grapalat" w:hAnsi="GHEA Grapalat"/>
        </w:rPr>
        <w:t xml:space="preserve">. </w:t>
      </w:r>
    </w:p>
    <w:p w14:paraId="44AF8FA3" w14:textId="77777777" w:rsidR="00BB28C8" w:rsidRPr="009F3DC7" w:rsidRDefault="00BB28C8" w:rsidP="00794242">
      <w:pPr>
        <w:widowControl w:val="0"/>
        <w:tabs>
          <w:tab w:val="num" w:pos="1134"/>
        </w:tabs>
        <w:spacing w:line="276"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794242">
      <w:pPr>
        <w:widowControl w:val="0"/>
        <w:tabs>
          <w:tab w:val="num" w:pos="1134"/>
        </w:tabs>
        <w:spacing w:line="276" w:lineRule="auto"/>
        <w:ind w:firstLine="567"/>
        <w:jc w:val="both"/>
        <w:rPr>
          <w:ins w:id="23"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794242">
      <w:pPr>
        <w:widowControl w:val="0"/>
        <w:tabs>
          <w:tab w:val="num" w:pos="1134"/>
        </w:tabs>
        <w:spacing w:line="276" w:lineRule="auto"/>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5D3B9542" w:rsidR="00127380" w:rsidRDefault="00127380" w:rsidP="00794242">
      <w:pPr>
        <w:widowControl w:val="0"/>
        <w:tabs>
          <w:tab w:val="num" w:pos="1134"/>
        </w:tabs>
        <w:spacing w:line="276" w:lineRule="auto"/>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w:t>
      </w:r>
      <w:r w:rsidRPr="003F3CF4">
        <w:rPr>
          <w:rFonts w:ascii="GHEA Grapalat" w:hAnsi="GHEA Grapalat"/>
          <w:lang w:val="hy-AM"/>
        </w:rPr>
        <w:lastRenderedPageBreak/>
        <w:t xml:space="preserve">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49D26A76" w14:textId="77777777" w:rsidR="0089352B" w:rsidRPr="00070184" w:rsidRDefault="0089352B" w:rsidP="00794242">
      <w:pPr>
        <w:pStyle w:val="HTMLPreformatted"/>
        <w:shd w:val="clear" w:color="auto" w:fill="F8F9FA"/>
        <w:spacing w:line="276" w:lineRule="auto"/>
        <w:jc w:val="both"/>
        <w:rPr>
          <w:rFonts w:ascii="GHEA Grapalat" w:hAnsi="GHEA Grapalat" w:cs="Times New Roman"/>
          <w:b/>
          <w:bCs/>
          <w:sz w:val="24"/>
          <w:szCs w:val="24"/>
          <w:lang w:val="ru-RU" w:eastAsia="ru-RU" w:bidi="ru-RU"/>
        </w:rPr>
      </w:pPr>
      <w:r>
        <w:rPr>
          <w:rFonts w:ascii="GHEA Grapalat" w:hAnsi="GHEA Grapalat"/>
          <w:b/>
          <w:bCs/>
          <w:lang w:val="hy-AM"/>
        </w:rPr>
        <w:t xml:space="preserve">     </w:t>
      </w:r>
      <w:bookmarkStart w:id="24" w:name="_Hlk160089458"/>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284AFE33" w14:textId="77777777" w:rsidR="0089352B" w:rsidRPr="00070184" w:rsidRDefault="0089352B" w:rsidP="00794242">
      <w:pPr>
        <w:pStyle w:val="norm"/>
        <w:widowControl w:val="0"/>
        <w:spacing w:line="276"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6006A006" w14:textId="77777777" w:rsidR="0089352B" w:rsidRPr="00070184" w:rsidRDefault="0089352B" w:rsidP="00794242">
      <w:pPr>
        <w:pStyle w:val="HTMLPreformatted"/>
        <w:shd w:val="clear" w:color="auto" w:fill="F8F9FA"/>
        <w:spacing w:line="276" w:lineRule="auto"/>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7935FA8A" w14:textId="77777777" w:rsidR="0089352B" w:rsidRPr="00070184" w:rsidRDefault="0089352B" w:rsidP="00794242">
      <w:pPr>
        <w:pStyle w:val="norm"/>
        <w:widowControl w:val="0"/>
        <w:spacing w:line="276"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26D983B5" w14:textId="77777777" w:rsidR="0089352B" w:rsidRPr="00070184" w:rsidRDefault="0089352B" w:rsidP="00794242">
      <w:pPr>
        <w:pStyle w:val="norm"/>
        <w:widowControl w:val="0"/>
        <w:spacing w:line="276"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019E8F19" w14:textId="77777777" w:rsidR="0089352B" w:rsidRPr="00070184" w:rsidRDefault="0089352B" w:rsidP="00794242">
      <w:pPr>
        <w:widowControl w:val="0"/>
        <w:tabs>
          <w:tab w:val="num" w:pos="1134"/>
        </w:tabs>
        <w:spacing w:line="276" w:lineRule="auto"/>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bookmarkEnd w:id="24"/>
    <w:p w14:paraId="51D9E21D" w14:textId="77777777" w:rsidR="00E6482B" w:rsidRPr="00127380" w:rsidRDefault="00E6482B" w:rsidP="00794242">
      <w:pPr>
        <w:widowControl w:val="0"/>
        <w:tabs>
          <w:tab w:val="num" w:pos="1134"/>
        </w:tabs>
        <w:spacing w:line="276" w:lineRule="auto"/>
        <w:ind w:firstLine="567"/>
        <w:jc w:val="both"/>
        <w:rPr>
          <w:rFonts w:ascii="GHEA Grapalat" w:hAnsi="GHEA Grapalat"/>
        </w:rPr>
      </w:pPr>
    </w:p>
    <w:p w14:paraId="53355ED9" w14:textId="77777777" w:rsidR="00BB28C8" w:rsidRPr="009F3DC7" w:rsidRDefault="00BB28C8" w:rsidP="00794242">
      <w:pPr>
        <w:widowControl w:val="0"/>
        <w:tabs>
          <w:tab w:val="left" w:pos="1276"/>
        </w:tabs>
        <w:spacing w:line="276"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17A9FD56"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2A5C59" w:rsidRPr="009F3DC7">
        <w:rPr>
          <w:rFonts w:ascii="GHEA Grapalat" w:hAnsi="GHEA Grapalat"/>
        </w:rPr>
        <w:t>0,05 (ноль целых пять сотых)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016E5234" w:rsidR="00BB28C8" w:rsidRPr="00516521" w:rsidRDefault="00BB28C8" w:rsidP="00794242">
      <w:pPr>
        <w:widowControl w:val="0"/>
        <w:tabs>
          <w:tab w:val="left" w:pos="1134"/>
        </w:tabs>
        <w:spacing w:line="276"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2A5C59" w:rsidRPr="009F3DC7">
        <w:rPr>
          <w:rFonts w:ascii="GHEA Grapalat" w:hAnsi="GHEA Grapalat"/>
        </w:rPr>
        <w:t>0,5 (ноль целых пять)</w:t>
      </w:r>
      <w:r w:rsidR="00E45CFB" w:rsidRPr="00E45CFB">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32"/>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794242">
      <w:pPr>
        <w:widowControl w:val="0"/>
        <w:tabs>
          <w:tab w:val="left" w:pos="1134"/>
        </w:tabs>
        <w:spacing w:line="276" w:lineRule="auto"/>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0" w:type="auto"/>
        <w:jc w:val="center"/>
        <w:tblLook w:val="04A0" w:firstRow="1" w:lastRow="0" w:firstColumn="1" w:lastColumn="0" w:noHBand="0" w:noVBand="1"/>
      </w:tblPr>
      <w:tblGrid>
        <w:gridCol w:w="607"/>
        <w:gridCol w:w="4820"/>
        <w:gridCol w:w="3860"/>
      </w:tblGrid>
      <w:tr w:rsidR="003D49A5" w:rsidRPr="003D49A5" w14:paraId="2434143D" w14:textId="77777777" w:rsidTr="000F70A6">
        <w:trPr>
          <w:trHeight w:val="401"/>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5AD2780D" w14:textId="77777777" w:rsidR="003D49A5" w:rsidRPr="003D49A5" w:rsidRDefault="003D49A5" w:rsidP="00794242">
            <w:pPr>
              <w:tabs>
                <w:tab w:val="center" w:pos="5342"/>
              </w:tabs>
              <w:spacing w:line="276" w:lineRule="auto"/>
              <w:jc w:val="center"/>
              <w:rPr>
                <w:rFonts w:ascii="GHEA Grapalat" w:eastAsiaTheme="minorHAnsi" w:hAnsi="GHEA Grapalat"/>
                <w:b/>
                <w:i/>
                <w:sz w:val="20"/>
                <w:szCs w:val="20"/>
                <w:lang w:val="hy-AM"/>
              </w:rPr>
            </w:pPr>
            <w:r w:rsidRPr="003D49A5">
              <w:rPr>
                <w:rFonts w:ascii="GHEA Grapalat" w:eastAsiaTheme="minorHAnsi" w:hAnsi="GHEA Grapalat"/>
                <w:b/>
                <w:i/>
                <w:sz w:val="20"/>
                <w:szCs w:val="20"/>
                <w:lang w:val="hy-AM"/>
              </w:rPr>
              <w:t>N</w:t>
            </w:r>
          </w:p>
        </w:tc>
        <w:tc>
          <w:tcPr>
            <w:tcW w:w="4961" w:type="dxa"/>
            <w:tcBorders>
              <w:top w:val="single" w:sz="4" w:space="0" w:color="auto"/>
              <w:left w:val="single" w:sz="4" w:space="0" w:color="auto"/>
              <w:bottom w:val="single" w:sz="4" w:space="0" w:color="auto"/>
              <w:right w:val="single" w:sz="4" w:space="0" w:color="auto"/>
            </w:tcBorders>
            <w:vAlign w:val="center"/>
            <w:hideMark/>
          </w:tcPr>
          <w:p w14:paraId="57546C94" w14:textId="77777777" w:rsidR="003D49A5" w:rsidRPr="003D49A5" w:rsidRDefault="003D49A5" w:rsidP="00794242">
            <w:pPr>
              <w:tabs>
                <w:tab w:val="center" w:pos="5342"/>
              </w:tabs>
              <w:spacing w:line="276" w:lineRule="auto"/>
              <w:jc w:val="center"/>
              <w:rPr>
                <w:rFonts w:ascii="GHEA Grapalat" w:eastAsiaTheme="minorHAnsi" w:hAnsi="GHEA Grapalat"/>
                <w:b/>
                <w:i/>
                <w:sz w:val="20"/>
                <w:szCs w:val="20"/>
                <w:lang w:val="hy-AM"/>
              </w:rPr>
            </w:pPr>
            <w:r w:rsidRPr="003D49A5">
              <w:rPr>
                <w:rFonts w:ascii="GHEA Grapalat" w:eastAsiaTheme="minorHAnsi" w:hAnsi="GHEA Grapalat"/>
                <w:b/>
                <w:i/>
                <w:sz w:val="20"/>
                <w:szCs w:val="20"/>
                <w:lang w:val="hy-AM"/>
              </w:rPr>
              <w:t>Ответственность</w:t>
            </w:r>
          </w:p>
        </w:tc>
        <w:tc>
          <w:tcPr>
            <w:tcW w:w="3995" w:type="dxa"/>
            <w:tcBorders>
              <w:top w:val="single" w:sz="4" w:space="0" w:color="auto"/>
              <w:left w:val="single" w:sz="4" w:space="0" w:color="auto"/>
              <w:bottom w:val="single" w:sz="4" w:space="0" w:color="auto"/>
              <w:right w:val="single" w:sz="4" w:space="0" w:color="auto"/>
            </w:tcBorders>
            <w:vAlign w:val="center"/>
            <w:hideMark/>
          </w:tcPr>
          <w:p w14:paraId="5CD64C25" w14:textId="77777777" w:rsidR="003D49A5" w:rsidRPr="003D49A5" w:rsidRDefault="003D49A5" w:rsidP="00794242">
            <w:pPr>
              <w:tabs>
                <w:tab w:val="center" w:pos="5342"/>
              </w:tabs>
              <w:spacing w:line="276" w:lineRule="auto"/>
              <w:jc w:val="center"/>
              <w:rPr>
                <w:rFonts w:ascii="GHEA Grapalat" w:eastAsiaTheme="minorHAnsi" w:hAnsi="GHEA Grapalat"/>
                <w:b/>
                <w:i/>
                <w:sz w:val="20"/>
                <w:szCs w:val="20"/>
                <w:lang w:val="hy-AM"/>
              </w:rPr>
            </w:pPr>
            <w:r w:rsidRPr="003D49A5">
              <w:rPr>
                <w:rFonts w:ascii="GHEA Grapalat" w:eastAsiaTheme="minorHAnsi" w:hAnsi="GHEA Grapalat"/>
                <w:b/>
                <w:i/>
                <w:sz w:val="20"/>
                <w:szCs w:val="20"/>
                <w:lang w:val="hy-AM"/>
              </w:rPr>
              <w:t>нарушение</w:t>
            </w:r>
          </w:p>
        </w:tc>
      </w:tr>
      <w:tr w:rsidR="003D49A5" w:rsidRPr="003D49A5" w14:paraId="3547EAA7" w14:textId="77777777" w:rsidTr="000F70A6">
        <w:trPr>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7CF9381B" w14:textId="77777777" w:rsidR="003D49A5" w:rsidRPr="003D49A5" w:rsidRDefault="003D49A5" w:rsidP="00794242">
            <w:pPr>
              <w:tabs>
                <w:tab w:val="center" w:pos="5342"/>
              </w:tabs>
              <w:spacing w:line="276" w:lineRule="auto"/>
              <w:jc w:val="center"/>
              <w:rPr>
                <w:rFonts w:ascii="GHEA Grapalat" w:eastAsiaTheme="minorHAnsi" w:hAnsi="GHEA Grapalat"/>
                <w:b/>
                <w:sz w:val="20"/>
                <w:szCs w:val="20"/>
              </w:rPr>
            </w:pPr>
            <w:r w:rsidRPr="003D49A5">
              <w:rPr>
                <w:rFonts w:ascii="GHEA Grapalat" w:eastAsiaTheme="minorHAnsi" w:hAnsi="GHEA Grapalat"/>
                <w:b/>
                <w:sz w:val="20"/>
                <w:szCs w:val="20"/>
              </w:rPr>
              <w:t>1</w:t>
            </w:r>
          </w:p>
        </w:tc>
        <w:tc>
          <w:tcPr>
            <w:tcW w:w="4961" w:type="dxa"/>
            <w:tcBorders>
              <w:top w:val="single" w:sz="4" w:space="0" w:color="auto"/>
              <w:left w:val="single" w:sz="4" w:space="0" w:color="auto"/>
              <w:bottom w:val="single" w:sz="4" w:space="0" w:color="auto"/>
              <w:right w:val="single" w:sz="4" w:space="0" w:color="auto"/>
            </w:tcBorders>
            <w:vAlign w:val="center"/>
            <w:hideMark/>
          </w:tcPr>
          <w:p w14:paraId="7FEA5CBD" w14:textId="77777777" w:rsidR="003D49A5" w:rsidRPr="003D49A5" w:rsidRDefault="003D49A5" w:rsidP="00794242">
            <w:pPr>
              <w:tabs>
                <w:tab w:val="center" w:pos="5342"/>
              </w:tabs>
              <w:spacing w:line="276" w:lineRule="auto"/>
              <w:jc w:val="center"/>
              <w:rPr>
                <w:rFonts w:ascii="GHEA Grapalat" w:eastAsiaTheme="minorHAnsi" w:hAnsi="GHEA Grapalat"/>
                <w:b/>
                <w:sz w:val="20"/>
                <w:szCs w:val="20"/>
                <w:lang w:val="hy-AM"/>
              </w:rPr>
            </w:pPr>
            <w:r w:rsidRPr="003D49A5">
              <w:rPr>
                <w:rFonts w:ascii="GHEA Grapalat" w:hAnsi="GHEA Grapalat"/>
                <w:sz w:val="20"/>
                <w:szCs w:val="20"/>
              </w:rPr>
              <w:t>Неправильная организация и оснащение строительной площадки</w:t>
            </w:r>
          </w:p>
        </w:tc>
        <w:tc>
          <w:tcPr>
            <w:tcW w:w="3995" w:type="dxa"/>
            <w:tcBorders>
              <w:top w:val="single" w:sz="4" w:space="0" w:color="auto"/>
              <w:left w:val="single" w:sz="4" w:space="0" w:color="auto"/>
              <w:bottom w:val="single" w:sz="4" w:space="0" w:color="auto"/>
              <w:right w:val="single" w:sz="4" w:space="0" w:color="auto"/>
            </w:tcBorders>
            <w:vAlign w:val="center"/>
            <w:hideMark/>
          </w:tcPr>
          <w:p w14:paraId="5CF4C574" w14:textId="77777777" w:rsidR="003D49A5" w:rsidRPr="003D49A5" w:rsidRDefault="003D49A5" w:rsidP="00794242">
            <w:pPr>
              <w:tabs>
                <w:tab w:val="center" w:pos="5342"/>
              </w:tabs>
              <w:spacing w:line="276" w:lineRule="auto"/>
              <w:jc w:val="center"/>
              <w:rPr>
                <w:rFonts w:ascii="GHEA Grapalat" w:eastAsiaTheme="minorHAnsi" w:hAnsi="GHEA Grapalat"/>
                <w:sz w:val="20"/>
                <w:szCs w:val="20"/>
              </w:rPr>
            </w:pPr>
            <w:r w:rsidRPr="003D49A5">
              <w:rPr>
                <w:rFonts w:ascii="GHEA Grapalat" w:eastAsiaTheme="minorHAnsi" w:hAnsi="GHEA Grapalat"/>
                <w:sz w:val="20"/>
                <w:szCs w:val="20"/>
              </w:rPr>
              <w:t>Штраф - 0,5% от цены контракта</w:t>
            </w:r>
          </w:p>
        </w:tc>
      </w:tr>
      <w:tr w:rsidR="003D49A5" w:rsidRPr="003D49A5" w14:paraId="6918CABC" w14:textId="77777777" w:rsidTr="000F70A6">
        <w:trPr>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2301D7A5" w14:textId="77777777" w:rsidR="003D49A5" w:rsidRPr="003D49A5" w:rsidRDefault="003D49A5" w:rsidP="00794242">
            <w:pPr>
              <w:tabs>
                <w:tab w:val="center" w:pos="5342"/>
              </w:tabs>
              <w:spacing w:line="276" w:lineRule="auto"/>
              <w:jc w:val="center"/>
              <w:rPr>
                <w:rFonts w:ascii="GHEA Grapalat" w:eastAsiaTheme="minorHAnsi" w:hAnsi="GHEA Grapalat"/>
                <w:b/>
                <w:sz w:val="20"/>
                <w:szCs w:val="20"/>
              </w:rPr>
            </w:pPr>
            <w:r w:rsidRPr="003D49A5">
              <w:rPr>
                <w:rFonts w:ascii="GHEA Grapalat" w:eastAsiaTheme="minorHAnsi" w:hAnsi="GHEA Grapalat"/>
                <w:b/>
                <w:sz w:val="20"/>
                <w:szCs w:val="20"/>
              </w:rPr>
              <w:t>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8BA99A7" w14:textId="77777777" w:rsidR="003D49A5" w:rsidRPr="003D49A5" w:rsidRDefault="003D49A5" w:rsidP="00794242">
            <w:pPr>
              <w:tabs>
                <w:tab w:val="center" w:pos="5342"/>
              </w:tabs>
              <w:spacing w:line="276" w:lineRule="auto"/>
              <w:jc w:val="center"/>
              <w:rPr>
                <w:rFonts w:ascii="GHEA Grapalat" w:eastAsiaTheme="minorHAnsi" w:hAnsi="GHEA Grapalat"/>
                <w:b/>
                <w:sz w:val="20"/>
                <w:szCs w:val="20"/>
              </w:rPr>
            </w:pPr>
            <w:r w:rsidRPr="003D49A5">
              <w:rPr>
                <w:rFonts w:ascii="GHEA Grapalat" w:hAnsi="GHEA Grapalat"/>
                <w:sz w:val="20"/>
                <w:szCs w:val="20"/>
              </w:rPr>
              <w:t>Несоблюдение технических норм безопасности</w:t>
            </w:r>
          </w:p>
        </w:tc>
        <w:tc>
          <w:tcPr>
            <w:tcW w:w="3995" w:type="dxa"/>
            <w:tcBorders>
              <w:top w:val="single" w:sz="4" w:space="0" w:color="auto"/>
              <w:left w:val="single" w:sz="4" w:space="0" w:color="auto"/>
              <w:bottom w:val="single" w:sz="4" w:space="0" w:color="auto"/>
              <w:right w:val="single" w:sz="4" w:space="0" w:color="auto"/>
            </w:tcBorders>
            <w:vAlign w:val="center"/>
            <w:hideMark/>
          </w:tcPr>
          <w:p w14:paraId="49A564CC" w14:textId="77777777" w:rsidR="003D49A5" w:rsidRPr="003D49A5" w:rsidRDefault="003D49A5" w:rsidP="00794242">
            <w:pPr>
              <w:tabs>
                <w:tab w:val="center" w:pos="5342"/>
              </w:tabs>
              <w:spacing w:line="276" w:lineRule="auto"/>
              <w:jc w:val="center"/>
              <w:rPr>
                <w:rFonts w:ascii="GHEA Grapalat" w:eastAsiaTheme="minorHAnsi" w:hAnsi="GHEA Grapalat"/>
                <w:sz w:val="20"/>
                <w:szCs w:val="20"/>
              </w:rPr>
            </w:pPr>
            <w:r w:rsidRPr="003D49A5">
              <w:rPr>
                <w:rFonts w:ascii="GHEA Grapalat" w:eastAsiaTheme="minorHAnsi" w:hAnsi="GHEA Grapalat"/>
                <w:sz w:val="20"/>
                <w:szCs w:val="20"/>
              </w:rPr>
              <w:t>Штраф - 0,5% от цены контракта</w:t>
            </w:r>
          </w:p>
        </w:tc>
      </w:tr>
      <w:tr w:rsidR="003D49A5" w:rsidRPr="003D49A5" w14:paraId="5D1FCE17" w14:textId="77777777" w:rsidTr="000F70A6">
        <w:trPr>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77268C53" w14:textId="77777777" w:rsidR="003D49A5" w:rsidRPr="003D49A5" w:rsidRDefault="003D49A5" w:rsidP="00794242">
            <w:pPr>
              <w:tabs>
                <w:tab w:val="center" w:pos="5342"/>
              </w:tabs>
              <w:spacing w:line="276" w:lineRule="auto"/>
              <w:jc w:val="center"/>
              <w:rPr>
                <w:rFonts w:ascii="GHEA Grapalat" w:eastAsiaTheme="minorHAnsi" w:hAnsi="GHEA Grapalat"/>
                <w:b/>
                <w:sz w:val="20"/>
                <w:szCs w:val="20"/>
              </w:rPr>
            </w:pPr>
            <w:r w:rsidRPr="003D49A5">
              <w:rPr>
                <w:rFonts w:ascii="GHEA Grapalat" w:eastAsiaTheme="minorHAnsi" w:hAnsi="GHEA Grapalat"/>
                <w:b/>
                <w:sz w:val="20"/>
                <w:szCs w:val="20"/>
              </w:rPr>
              <w:t>3</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CE239ED" w14:textId="77777777" w:rsidR="003D49A5" w:rsidRPr="003D49A5" w:rsidRDefault="003D49A5" w:rsidP="00794242">
            <w:pPr>
              <w:tabs>
                <w:tab w:val="center" w:pos="5342"/>
              </w:tabs>
              <w:spacing w:line="276" w:lineRule="auto"/>
              <w:jc w:val="center"/>
              <w:rPr>
                <w:rFonts w:ascii="GHEA Grapalat" w:eastAsiaTheme="minorHAnsi" w:hAnsi="GHEA Grapalat"/>
                <w:b/>
                <w:sz w:val="20"/>
                <w:szCs w:val="20"/>
                <w:lang w:val="hy-AM"/>
              </w:rPr>
            </w:pPr>
            <w:r w:rsidRPr="003D49A5">
              <w:rPr>
                <w:rFonts w:ascii="GHEA Grapalat" w:hAnsi="GHEA Grapalat"/>
                <w:sz w:val="20"/>
                <w:szCs w:val="20"/>
              </w:rPr>
              <w:t>Несоблюдение санитарных и экологических норм</w:t>
            </w:r>
          </w:p>
        </w:tc>
        <w:tc>
          <w:tcPr>
            <w:tcW w:w="3995" w:type="dxa"/>
            <w:tcBorders>
              <w:top w:val="single" w:sz="4" w:space="0" w:color="auto"/>
              <w:left w:val="single" w:sz="4" w:space="0" w:color="auto"/>
              <w:bottom w:val="single" w:sz="4" w:space="0" w:color="auto"/>
              <w:right w:val="single" w:sz="4" w:space="0" w:color="auto"/>
            </w:tcBorders>
            <w:vAlign w:val="center"/>
            <w:hideMark/>
          </w:tcPr>
          <w:p w14:paraId="2DD4F09F" w14:textId="77777777" w:rsidR="003D49A5" w:rsidRPr="003D49A5" w:rsidRDefault="003D49A5" w:rsidP="00794242">
            <w:pPr>
              <w:tabs>
                <w:tab w:val="center" w:pos="5342"/>
              </w:tabs>
              <w:spacing w:line="276" w:lineRule="auto"/>
              <w:jc w:val="center"/>
              <w:rPr>
                <w:rFonts w:ascii="GHEA Grapalat" w:eastAsiaTheme="minorHAnsi" w:hAnsi="GHEA Grapalat"/>
                <w:sz w:val="20"/>
                <w:szCs w:val="20"/>
              </w:rPr>
            </w:pPr>
            <w:r w:rsidRPr="003D49A5">
              <w:rPr>
                <w:rFonts w:ascii="GHEA Grapalat" w:eastAsiaTheme="minorHAnsi" w:hAnsi="GHEA Grapalat"/>
                <w:sz w:val="20"/>
                <w:szCs w:val="20"/>
              </w:rPr>
              <w:t>Штраф - 0,5% от цены контракта</w:t>
            </w:r>
          </w:p>
        </w:tc>
      </w:tr>
    </w:tbl>
    <w:p w14:paraId="5E9D76A7" w14:textId="77777777" w:rsidR="007A0FC0" w:rsidRPr="007A0FC0" w:rsidRDefault="007A0FC0" w:rsidP="00794242">
      <w:pPr>
        <w:widowControl w:val="0"/>
        <w:tabs>
          <w:tab w:val="left" w:pos="1134"/>
        </w:tabs>
        <w:spacing w:line="276" w:lineRule="auto"/>
        <w:ind w:firstLine="567"/>
        <w:jc w:val="both"/>
        <w:rPr>
          <w:rFonts w:ascii="GHEA Grapalat" w:hAnsi="GHEA Grapalat"/>
        </w:rPr>
      </w:pPr>
    </w:p>
    <w:p w14:paraId="59DDC7CC" w14:textId="77777777" w:rsidR="00BB28C8" w:rsidRPr="00124BE9"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794242">
      <w:pPr>
        <w:widowControl w:val="0"/>
        <w:tabs>
          <w:tab w:val="left" w:pos="1276"/>
        </w:tabs>
        <w:spacing w:line="276"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794242">
      <w:pPr>
        <w:widowControl w:val="0"/>
        <w:tabs>
          <w:tab w:val="left" w:pos="1276"/>
        </w:tabs>
        <w:spacing w:line="276"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794242">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794242">
      <w:pPr>
        <w:widowControl w:val="0"/>
        <w:tabs>
          <w:tab w:val="left" w:pos="1276"/>
        </w:tabs>
        <w:spacing w:line="276" w:lineRule="auto"/>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33"/>
        <w:t>32</w:t>
      </w:r>
      <w:r w:rsidRPr="009F3DC7">
        <w:rPr>
          <w:rFonts w:ascii="GHEA Grapalat" w:hAnsi="GHEA Grapalat"/>
        </w:rPr>
        <w:t>.</w:t>
      </w:r>
    </w:p>
    <w:p w14:paraId="1582AE9D" w14:textId="77777777" w:rsidR="00BB28C8" w:rsidRPr="009F3DC7" w:rsidRDefault="00BB28C8" w:rsidP="00794242">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794242">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794242">
      <w:pPr>
        <w:widowControl w:val="0"/>
        <w:tabs>
          <w:tab w:val="left" w:pos="1276"/>
        </w:tabs>
        <w:spacing w:line="276"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794242">
      <w:pPr>
        <w:widowControl w:val="0"/>
        <w:tabs>
          <w:tab w:val="left" w:pos="1276"/>
        </w:tabs>
        <w:spacing w:line="276"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508E8181" w14:textId="18C05DBD" w:rsidR="00C53EC8" w:rsidRPr="004D7DD1" w:rsidRDefault="00BB28C8" w:rsidP="00C53EC8">
      <w:pPr>
        <w:widowControl w:val="0"/>
        <w:tabs>
          <w:tab w:val="left" w:pos="1134"/>
        </w:tabs>
        <w:ind w:firstLine="567"/>
        <w:jc w:val="both"/>
        <w:rPr>
          <w:rFonts w:ascii="GHEA Grapalat" w:hAnsi="GHEA Grapalat" w:cs="Sylfaen"/>
          <w:sz w:val="20"/>
          <w:szCs w:val="20"/>
        </w:rPr>
      </w:pPr>
      <w:r w:rsidRPr="009F3DC7">
        <w:rPr>
          <w:rFonts w:ascii="GHEA Grapalat" w:hAnsi="GHEA Grapalat"/>
        </w:rPr>
        <w:t>2)</w:t>
      </w:r>
      <w:r w:rsidRPr="00124BE9">
        <w:rPr>
          <w:rFonts w:ascii="GHEA Grapalat" w:hAnsi="GHEA Grapalat"/>
        </w:rPr>
        <w:tab/>
      </w:r>
      <w:r w:rsidRPr="009F3DC7">
        <w:rPr>
          <w:rFonts w:ascii="GHEA Grapalat" w:hAnsi="GHEA Grapalat"/>
        </w:rPr>
        <w:t xml:space="preserve">в случае замены субподрядчика в течение исполнения договора Подрядчик в письменной форме уведомляет об этом Заказчика, предоставив </w:t>
      </w:r>
      <w:r w:rsidRPr="009F3DC7">
        <w:rPr>
          <w:rFonts w:ascii="GHEA Grapalat" w:hAnsi="GHEA Grapalat"/>
        </w:rPr>
        <w:lastRenderedPageBreak/>
        <w:t>копии договора субподряда и данных являющегося его стороной лица в течение пяти рабочих дней со дня внесения изменения</w:t>
      </w:r>
      <w:r w:rsidR="00C53EC8" w:rsidRPr="00C53EC8">
        <w:rPr>
          <w:rFonts w:ascii="GHEA Grapalat" w:hAnsi="GHEA Grapalat"/>
          <w:sz w:val="20"/>
          <w:szCs w:val="20"/>
          <w:highlight w:val="yellow"/>
        </w:rPr>
        <w:t xml:space="preserve"> </w:t>
      </w:r>
      <w:r w:rsidR="00C53EC8" w:rsidRPr="000E2A01">
        <w:rPr>
          <w:rFonts w:ascii="GHEA Grapalat" w:hAnsi="GHEA Grapalat"/>
          <w:sz w:val="20"/>
          <w:szCs w:val="20"/>
        </w:rPr>
        <w:t>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6324B6">
        <w:rPr>
          <w:rFonts w:ascii="GHEA Grapalat" w:hAnsi="GHEA Grapalat"/>
          <w:sz w:val="20"/>
          <w:szCs w:val="20"/>
        </w:rPr>
        <w:t>2026</w:t>
      </w:r>
      <w:r w:rsidR="00C53EC8" w:rsidRPr="000E2A01">
        <w:rPr>
          <w:rFonts w:ascii="GHEA Grapalat" w:hAnsi="GHEA Grapalat"/>
          <w:sz w:val="20"/>
          <w:szCs w:val="20"/>
        </w:rPr>
        <w:t xml:space="preserve"> № 817-А.</w:t>
      </w:r>
      <w:r w:rsidR="00C53EC8" w:rsidRPr="000E2A01">
        <w:rPr>
          <w:rStyle w:val="FootnoteReference"/>
          <w:rFonts w:ascii="GHEA Grapalat" w:hAnsi="GHEA Grapalat"/>
          <w:sz w:val="20"/>
          <w:szCs w:val="20"/>
        </w:rPr>
        <w:footnoteReference w:customMarkFollows="1" w:id="34"/>
        <w:t>33</w:t>
      </w:r>
    </w:p>
    <w:p w14:paraId="737C1F9D" w14:textId="060B21A9" w:rsidR="00BB28C8" w:rsidRPr="009F3DC7" w:rsidRDefault="00CA1827" w:rsidP="00794242">
      <w:pPr>
        <w:widowControl w:val="0"/>
        <w:tabs>
          <w:tab w:val="left" w:pos="1134"/>
        </w:tabs>
        <w:spacing w:line="276" w:lineRule="auto"/>
        <w:ind w:firstLine="567"/>
        <w:jc w:val="both"/>
        <w:rPr>
          <w:rFonts w:ascii="GHEA Grapalat" w:hAnsi="GHEA Grapalat" w:cs="Sylfaen"/>
        </w:rPr>
      </w:pPr>
      <w:r>
        <w:rPr>
          <w:rStyle w:val="FootnoteReference"/>
          <w:rFonts w:ascii="GHEA Grapalat" w:hAnsi="GHEA Grapalat"/>
        </w:rPr>
        <w:footnoteReference w:customMarkFollows="1" w:id="35"/>
        <w:t>33</w:t>
      </w:r>
      <w:r w:rsidR="00BB28C8" w:rsidRPr="009F3DC7">
        <w:rPr>
          <w:rFonts w:ascii="GHEA Grapalat" w:hAnsi="GHEA Grapalat"/>
        </w:rPr>
        <w:t>.</w:t>
      </w:r>
    </w:p>
    <w:p w14:paraId="7BD5AE23" w14:textId="77777777" w:rsidR="00BB28C8" w:rsidRPr="009F3DC7" w:rsidRDefault="00BB28C8" w:rsidP="00794242">
      <w:pPr>
        <w:widowControl w:val="0"/>
        <w:tabs>
          <w:tab w:val="left" w:pos="1134"/>
        </w:tabs>
        <w:spacing w:line="276"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6"/>
        <w:t>34</w:t>
      </w:r>
      <w:r w:rsidRPr="009F3DC7">
        <w:rPr>
          <w:rFonts w:ascii="GHEA Grapalat" w:hAnsi="GHEA Grapalat"/>
        </w:rPr>
        <w:t>.</w:t>
      </w:r>
    </w:p>
    <w:p w14:paraId="4F8673DE" w14:textId="77777777" w:rsidR="00BB28C8" w:rsidRPr="00124BE9" w:rsidRDefault="00BB28C8" w:rsidP="00794242">
      <w:pPr>
        <w:widowControl w:val="0"/>
        <w:tabs>
          <w:tab w:val="left" w:pos="1134"/>
        </w:tabs>
        <w:spacing w:line="276"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794242">
      <w:pPr>
        <w:widowControl w:val="0"/>
        <w:tabs>
          <w:tab w:val="left" w:pos="1134"/>
        </w:tabs>
        <w:spacing w:line="276"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794242">
      <w:pPr>
        <w:widowControl w:val="0"/>
        <w:spacing w:line="276"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794242">
      <w:pPr>
        <w:widowControl w:val="0"/>
        <w:tabs>
          <w:tab w:val="left" w:pos="1276"/>
        </w:tabs>
        <w:spacing w:line="276"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w:t>
      </w:r>
      <w:r w:rsidRPr="009F3DC7">
        <w:rPr>
          <w:rFonts w:ascii="GHEA Grapalat" w:hAnsi="GHEA Grapalat"/>
        </w:rPr>
        <w:lastRenderedPageBreak/>
        <w:t>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5525DDDD" w:rsidR="004B4A95" w:rsidRDefault="00BB28C8" w:rsidP="00794242">
      <w:pPr>
        <w:widowControl w:val="0"/>
        <w:tabs>
          <w:tab w:val="left" w:pos="1276"/>
        </w:tabs>
        <w:spacing w:line="276"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49606410" w14:textId="32E68E2C" w:rsidR="006D77ED" w:rsidRPr="009A510B" w:rsidRDefault="00ED3C7C" w:rsidP="00794242">
      <w:pPr>
        <w:spacing w:line="276" w:lineRule="auto"/>
        <w:jc w:val="both"/>
        <w:rPr>
          <w:ins w:id="25" w:author="Inesa Kocharyan" w:date="2025-02-07T10:55:00Z"/>
          <w:rStyle w:val="ezkurwreuab5ozgtqnkl"/>
          <w:rFonts w:ascii="GHEA Grapalat" w:hAnsi="GHEA Grapalat"/>
          <w:lang w:val="hy-AM"/>
        </w:rPr>
      </w:pPr>
      <w:r w:rsidRPr="00ED3C7C">
        <w:rPr>
          <w:rFonts w:ascii="GHEA Grapalat" w:eastAsiaTheme="minorHAnsi" w:hAnsi="GHEA Grapalat" w:cstheme="minorBidi"/>
          <w:sz w:val="22"/>
          <w:szCs w:val="22"/>
        </w:rPr>
        <w:t xml:space="preserve">  </w:t>
      </w:r>
      <w:r w:rsidR="006D77ED" w:rsidRPr="002D714B">
        <w:rPr>
          <w:rFonts w:ascii="GHEA Grapalat" w:eastAsiaTheme="minorHAnsi" w:hAnsi="GHEA Grapalat" w:cstheme="minorBidi"/>
          <w:sz w:val="22"/>
          <w:szCs w:val="22"/>
        </w:rPr>
        <w:t xml:space="preserve">     8.12 </w:t>
      </w:r>
      <w:r w:rsidR="006D77ED" w:rsidRPr="002D714B">
        <w:rPr>
          <w:rFonts w:ascii="GHEA Grapalat" w:hAnsi="GHEA Grapalat"/>
          <w:spacing w:val="-4"/>
        </w:rPr>
        <w:t>Подрядчик</w:t>
      </w:r>
      <w:ins w:id="26" w:author="Inesa Kocharyan" w:date="2025-02-07T10:55:00Z">
        <w:r w:rsidR="006D77ED" w:rsidRPr="002D714B">
          <w:rPr>
            <w:rFonts w:ascii="GHEA Grapalat" w:hAnsi="GHEA Grapalat"/>
            <w:color w:val="000000" w:themeColor="text1"/>
          </w:rPr>
          <w:t xml:space="preserve"> </w:t>
        </w:r>
      </w:ins>
      <w:r w:rsidR="006D77ED" w:rsidRPr="002D714B">
        <w:rPr>
          <w:rStyle w:val="ezkurwreuab5ozgtqnkl"/>
          <w:rFonts w:ascii="GHEA Grapalat" w:hAnsi="GHEA Grapalat"/>
        </w:rPr>
        <w:t>имеет право</w:t>
      </w:r>
      <w:r w:rsidR="006D77ED" w:rsidRPr="002D714B">
        <w:rPr>
          <w:rFonts w:ascii="GHEA Grapalat" w:hAnsi="GHEA Grapalat"/>
        </w:rPr>
        <w:t xml:space="preserve"> </w:t>
      </w:r>
      <w:r w:rsidR="006D77ED"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006D77ED" w:rsidRPr="002D714B">
        <w:rPr>
          <w:rFonts w:ascii="GHEA Grapalat" w:hAnsi="GHEA Grapalat"/>
        </w:rPr>
        <w:t xml:space="preserve"> </w:t>
      </w:r>
      <w:r w:rsidR="006D77ED" w:rsidRPr="002D714B">
        <w:rPr>
          <w:rStyle w:val="ezkurwreuab5ozgtqnkl"/>
          <w:rFonts w:ascii="GHEA Grapalat" w:hAnsi="GHEA Grapalat"/>
        </w:rPr>
        <w:t xml:space="preserve">(далее-договор факторинга). В </w:t>
      </w:r>
      <w:r w:rsidR="006D77ED"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006D77ED" w:rsidRPr="002D714B">
        <w:rPr>
          <w:rStyle w:val="ezkurwreuab5ozgtqnkl"/>
          <w:rFonts w:ascii="GHEA Grapalat" w:hAnsi="GHEA Grapalat"/>
        </w:rPr>
        <w:t>Заказчик</w:t>
      </w:r>
      <w:r w:rsidR="006D77ED" w:rsidRPr="002D714B">
        <w:rPr>
          <w:rFonts w:ascii="GHEA Grapalat" w:hAnsi="GHEA Grapalat"/>
        </w:rPr>
        <w:t xml:space="preserve"> </w:t>
      </w:r>
      <w:r w:rsidR="006D77ED" w:rsidRPr="002D714B">
        <w:rPr>
          <w:rStyle w:val="ezkurwreuab5ozgtqnkl"/>
          <w:rFonts w:ascii="GHEA Grapalat" w:hAnsi="GHEA Grapalat"/>
        </w:rPr>
        <w:t xml:space="preserve">при осуществлении платежей обеспечивает расчет и зачет штрафов и пеней </w:t>
      </w:r>
      <w:r w:rsidR="006D77ED" w:rsidRPr="002D714B">
        <w:rPr>
          <w:rFonts w:ascii="GHEA Grapalat" w:hAnsi="GHEA Grapalat"/>
          <w:spacing w:val="-4"/>
        </w:rPr>
        <w:t>Подрядчику</w:t>
      </w:r>
      <w:r w:rsidR="006D77ED" w:rsidRPr="002D714B">
        <w:rPr>
          <w:rFonts w:ascii="GHEA Grapalat" w:hAnsi="GHEA Grapalat"/>
        </w:rPr>
        <w:t xml:space="preserve"> </w:t>
      </w:r>
      <w:r w:rsidR="006D77ED" w:rsidRPr="002D714B">
        <w:rPr>
          <w:rStyle w:val="ezkurwreuab5ozgtqnkl"/>
          <w:rFonts w:ascii="GHEA Grapalat" w:hAnsi="GHEA Grapalat"/>
        </w:rPr>
        <w:t>с суммами, подлежащими уплате, независимо от</w:t>
      </w:r>
      <w:r w:rsidR="006D77ED" w:rsidRPr="002D714B">
        <w:rPr>
          <w:rFonts w:ascii="GHEA Grapalat" w:hAnsi="GHEA Grapalat"/>
        </w:rPr>
        <w:t xml:space="preserve"> </w:t>
      </w:r>
      <w:r w:rsidR="006D77ED" w:rsidRPr="002D714B">
        <w:rPr>
          <w:rStyle w:val="ezkurwreuab5ozgtqnkl"/>
          <w:rFonts w:ascii="GHEA Grapalat" w:hAnsi="GHEA Grapalat"/>
        </w:rPr>
        <w:t>того,</w:t>
      </w:r>
      <w:r w:rsidR="006D77ED" w:rsidRPr="002D714B">
        <w:rPr>
          <w:rFonts w:ascii="GHEA Grapalat" w:hAnsi="GHEA Grapalat"/>
        </w:rPr>
        <w:t xml:space="preserve"> </w:t>
      </w:r>
      <w:r w:rsidR="006D77ED" w:rsidRPr="002D714B">
        <w:rPr>
          <w:rStyle w:val="ezkurwreuab5ozgtqnkl"/>
          <w:rFonts w:ascii="GHEA Grapalat" w:hAnsi="GHEA Grapalat"/>
        </w:rPr>
        <w:t>было ли</w:t>
      </w:r>
      <w:r w:rsidR="006D77ED" w:rsidRPr="002D714B">
        <w:rPr>
          <w:rFonts w:ascii="GHEA Grapalat" w:hAnsi="GHEA Grapalat"/>
        </w:rPr>
        <w:t xml:space="preserve"> </w:t>
      </w:r>
      <w:r w:rsidR="006D77ED" w:rsidRPr="002D714B">
        <w:rPr>
          <w:rStyle w:val="ezkurwreuab5ozgtqnkl"/>
          <w:rFonts w:ascii="GHEA Grapalat" w:hAnsi="GHEA Grapalat"/>
        </w:rPr>
        <w:t>уступлено требование</w:t>
      </w:r>
      <w:r w:rsidR="006D77ED" w:rsidRPr="009A510B">
        <w:rPr>
          <w:rStyle w:val="ezkurwreuab5ozgtqnkl"/>
          <w:rFonts w:ascii="GHEA Grapalat" w:hAnsi="GHEA Grapalat"/>
          <w:lang w:val="hy-AM"/>
        </w:rPr>
        <w:t xml:space="preserve">. </w:t>
      </w:r>
      <w:r w:rsidR="006D77ED" w:rsidRPr="002D714B">
        <w:rPr>
          <w:rStyle w:val="ezkurwreuab5ozgtqnkl"/>
          <w:rFonts w:ascii="GHEA Grapalat" w:hAnsi="GHEA Grapalat"/>
        </w:rPr>
        <w:t>При</w:t>
      </w:r>
      <w:r w:rsidR="006D77ED" w:rsidRPr="002D714B">
        <w:rPr>
          <w:rFonts w:ascii="GHEA Grapalat" w:hAnsi="GHEA Grapalat"/>
        </w:rPr>
        <w:t xml:space="preserve"> </w:t>
      </w:r>
      <w:r w:rsidR="006D77ED"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6D77ED" w:rsidRPr="009A510B">
        <w:rPr>
          <w:rStyle w:val="ezkurwreuab5ozgtqnkl"/>
          <w:rFonts w:ascii="GHEA Grapalat" w:hAnsi="GHEA Grapalat"/>
        </w:rPr>
        <w:t>N</w:t>
      </w:r>
      <w:r w:rsidR="006D77ED" w:rsidRPr="002D714B">
        <w:rPr>
          <w:rStyle w:val="ezkurwreuab5ozgtqnkl"/>
          <w:rFonts w:ascii="GHEA Grapalat" w:hAnsi="GHEA Grapalat"/>
        </w:rPr>
        <w:t xml:space="preserve"> 5) Заказчик</w:t>
      </w:r>
      <w:r w:rsidR="006D77ED" w:rsidRPr="002D714B">
        <w:rPr>
          <w:rFonts w:ascii="GHEA Grapalat" w:hAnsi="GHEA Grapalat"/>
        </w:rPr>
        <w:t xml:space="preserve"> </w:t>
      </w:r>
      <w:r w:rsidR="006D77ED" w:rsidRPr="002D714B">
        <w:rPr>
          <w:rStyle w:val="ezkurwreuab5ozgtqnkl"/>
          <w:rFonts w:ascii="GHEA Grapalat" w:hAnsi="GHEA Grapalat"/>
        </w:rPr>
        <w:t>производит платеж, установленный договором, финансовому</w:t>
      </w:r>
      <w:r w:rsidR="006D77ED" w:rsidRPr="002D714B">
        <w:rPr>
          <w:rFonts w:ascii="GHEA Grapalat" w:hAnsi="GHEA Grapalat"/>
        </w:rPr>
        <w:t xml:space="preserve"> </w:t>
      </w:r>
      <w:r w:rsidR="006D77ED" w:rsidRPr="002D714B">
        <w:rPr>
          <w:rStyle w:val="ezkurwreuab5ozgtqnkl"/>
          <w:rFonts w:ascii="GHEA Grapalat" w:hAnsi="GHEA Grapalat"/>
        </w:rPr>
        <w:t>агенту, если</w:t>
      </w:r>
      <w:r w:rsidR="006D77ED" w:rsidRPr="002D714B">
        <w:rPr>
          <w:rFonts w:ascii="GHEA Grapalat" w:hAnsi="GHEA Grapalat"/>
        </w:rPr>
        <w:t xml:space="preserve"> </w:t>
      </w:r>
      <w:r w:rsidR="006D77ED" w:rsidRPr="002D714B">
        <w:rPr>
          <w:rStyle w:val="ezkurwreuab5ozgtqnkl"/>
          <w:rFonts w:ascii="GHEA Grapalat" w:hAnsi="GHEA Grapalat"/>
        </w:rPr>
        <w:t>уведомление</w:t>
      </w:r>
      <w:r w:rsidR="006D77ED" w:rsidRPr="002D714B">
        <w:rPr>
          <w:rFonts w:ascii="GHEA Grapalat" w:hAnsi="GHEA Grapalat"/>
        </w:rPr>
        <w:t xml:space="preserve"> </w:t>
      </w:r>
      <w:r w:rsidR="006D77ED" w:rsidRPr="002D714B">
        <w:rPr>
          <w:rStyle w:val="ezkurwreuab5ozgtqnkl"/>
          <w:rFonts w:ascii="GHEA Grapalat" w:hAnsi="GHEA Grapalat"/>
        </w:rPr>
        <w:t>было получено</w:t>
      </w:r>
      <w:r w:rsidR="006D77ED" w:rsidRPr="002D714B">
        <w:rPr>
          <w:rFonts w:ascii="GHEA Grapalat" w:hAnsi="GHEA Grapalat"/>
        </w:rPr>
        <w:t xml:space="preserve"> </w:t>
      </w:r>
      <w:r w:rsidR="006D77ED"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006D77ED" w:rsidRPr="002D714B">
        <w:rPr>
          <w:rStyle w:val="ezkurwreuab5ozgtqnkl"/>
          <w:rFonts w:ascii="GHEA Grapalat" w:hAnsi="GHEA Grapalat"/>
          <w:vertAlign w:val="superscript"/>
        </w:rPr>
        <w:t>35</w:t>
      </w:r>
    </w:p>
    <w:p w14:paraId="11EBA603" w14:textId="77777777" w:rsidR="006D77ED" w:rsidRPr="002D714B" w:rsidRDefault="006D77ED" w:rsidP="00794242">
      <w:pPr>
        <w:widowControl w:val="0"/>
        <w:tabs>
          <w:tab w:val="left" w:pos="1276"/>
        </w:tabs>
        <w:spacing w:line="276" w:lineRule="auto"/>
        <w:ind w:firstLine="567"/>
        <w:jc w:val="both"/>
        <w:rPr>
          <w:rFonts w:ascii="GHEA Grapalat" w:hAnsi="GHEA Grapalat"/>
        </w:rPr>
      </w:pPr>
      <w:r w:rsidRPr="002D714B">
        <w:rPr>
          <w:rFonts w:ascii="GHEA Grapalat" w:hAnsi="GHEA Grapalat"/>
        </w:rPr>
        <w:t>8.13.</w:t>
      </w:r>
      <w:r w:rsidRPr="002D714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84C7FA8" w14:textId="0C6345B9" w:rsidR="006D77ED" w:rsidRPr="00873DBD" w:rsidRDefault="006D77ED" w:rsidP="00794242">
      <w:pPr>
        <w:widowControl w:val="0"/>
        <w:tabs>
          <w:tab w:val="left" w:pos="1276"/>
        </w:tabs>
        <w:spacing w:line="276" w:lineRule="auto"/>
        <w:ind w:firstLine="567"/>
        <w:jc w:val="both"/>
        <w:rPr>
          <w:rFonts w:ascii="GHEA Grapalat" w:hAnsi="GHEA Grapalat"/>
        </w:rPr>
      </w:pPr>
      <w:r w:rsidRPr="002D714B">
        <w:rPr>
          <w:rFonts w:ascii="GHEA Grapalat" w:hAnsi="GHEA Grapalat"/>
        </w:rPr>
        <w:t>8.14.</w:t>
      </w:r>
      <w:r w:rsidRPr="002D714B">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w:t>
      </w:r>
      <w:r w:rsidRPr="00873DBD">
        <w:rPr>
          <w:rFonts w:ascii="GHEA Grapalat" w:hAnsi="GHEA Grapalat"/>
        </w:rPr>
        <w:t>Приложения № 1,</w:t>
      </w:r>
      <w:r w:rsidR="0035693C">
        <w:rPr>
          <w:rFonts w:ascii="GHEA Grapalat" w:hAnsi="GHEA Grapalat"/>
          <w:lang w:val="hy-AM"/>
        </w:rPr>
        <w:t xml:space="preserve"> </w:t>
      </w:r>
      <w:r w:rsidR="0035693C" w:rsidRPr="00873DBD">
        <w:rPr>
          <w:rFonts w:ascii="GHEA Grapalat" w:hAnsi="GHEA Grapalat"/>
        </w:rPr>
        <w:t xml:space="preserve">№ </w:t>
      </w:r>
      <w:r w:rsidR="0035693C">
        <w:rPr>
          <w:rFonts w:ascii="GHEA Grapalat" w:hAnsi="GHEA Grapalat"/>
          <w:lang w:val="hy-AM"/>
        </w:rPr>
        <w:t>1.</w:t>
      </w:r>
      <w:r w:rsidR="0035693C" w:rsidRPr="00873DBD">
        <w:rPr>
          <w:rFonts w:ascii="GHEA Grapalat" w:hAnsi="GHEA Grapalat"/>
        </w:rPr>
        <w:t>1,</w:t>
      </w:r>
      <w:r w:rsidRPr="00873DBD">
        <w:rPr>
          <w:rFonts w:ascii="GHEA Grapalat" w:hAnsi="GHEA Grapalat"/>
        </w:rPr>
        <w:t xml:space="preserve"> № 2, № 3, № 4 , № 4.1 и № 5 к настоящему договору считаются неотъемлемой частью договора.</w:t>
      </w:r>
    </w:p>
    <w:p w14:paraId="56C594EA" w14:textId="5E762CAC" w:rsidR="00BB28C8" w:rsidRDefault="00BB28C8" w:rsidP="00794242">
      <w:pPr>
        <w:widowControl w:val="0"/>
        <w:tabs>
          <w:tab w:val="left" w:pos="1276"/>
        </w:tabs>
        <w:spacing w:line="276" w:lineRule="auto"/>
        <w:ind w:firstLine="567"/>
        <w:jc w:val="both"/>
        <w:rPr>
          <w:rFonts w:ascii="GHEA Grapalat" w:hAnsi="GHEA Grapalat"/>
        </w:rPr>
      </w:pPr>
      <w:r w:rsidRPr="009F3DC7">
        <w:rPr>
          <w:rFonts w:ascii="GHEA Grapalat" w:hAnsi="GHEA Grapalat"/>
        </w:rPr>
        <w:t>8.1</w:t>
      </w:r>
      <w:r w:rsidR="006D77ED" w:rsidRPr="009C5264">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593EB1"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lastRenderedPageBreak/>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54A50A0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29634E7"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07788426"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14:paraId="268AABA0" w14:textId="77777777" w:rsidR="00293DB9" w:rsidRDefault="00293DB9" w:rsidP="00E71B18">
      <w:pPr>
        <w:widowControl w:val="0"/>
        <w:spacing w:line="276" w:lineRule="auto"/>
        <w:ind w:firstLine="567"/>
        <w:jc w:val="right"/>
        <w:rPr>
          <w:rFonts w:ascii="GHEA Grapalat" w:hAnsi="GHEA Grapalat"/>
          <w:i/>
        </w:rPr>
        <w:sectPr w:rsidR="00293DB9" w:rsidSect="00166832">
          <w:footerReference w:type="default" r:id="rId13"/>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E71B18">
      <w:pPr>
        <w:widowControl w:val="0"/>
        <w:spacing w:line="276" w:lineRule="auto"/>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E71B18">
      <w:pPr>
        <w:widowControl w:val="0"/>
        <w:spacing w:line="276" w:lineRule="auto"/>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E71B18">
      <w:pPr>
        <w:widowControl w:val="0"/>
        <w:spacing w:line="276" w:lineRule="auto"/>
        <w:ind w:firstLine="567"/>
        <w:jc w:val="right"/>
        <w:rPr>
          <w:rFonts w:ascii="GHEA Grapalat" w:hAnsi="GHEA Grapalat"/>
          <w:i/>
        </w:rPr>
      </w:pPr>
    </w:p>
    <w:p w14:paraId="7FBBF997" w14:textId="77777777" w:rsidR="00CF49BC" w:rsidRDefault="002219F1" w:rsidP="00CF49BC">
      <w:pPr>
        <w:widowControl w:val="0"/>
        <w:spacing w:after="160" w:line="360" w:lineRule="auto"/>
        <w:ind w:firstLine="567"/>
        <w:jc w:val="center"/>
        <w:rPr>
          <w:rFonts w:ascii="GHEA Grapalat" w:hAnsi="GHEA Grapalat"/>
          <w:b/>
          <w:sz w:val="28"/>
          <w:szCs w:val="28"/>
        </w:rPr>
      </w:pPr>
      <w:r w:rsidRPr="002219F1">
        <w:rPr>
          <w:rFonts w:ascii="GHEA Grapalat" w:hAnsi="GHEA Grapalat"/>
          <w:b/>
          <w:sz w:val="28"/>
          <w:szCs w:val="28"/>
        </w:rPr>
        <w:t>ТЕХНИЧЕСКАЯ ХАРАКТЕРИСТИКА-ГРАФИК ЗАКУПКИ</w:t>
      </w:r>
      <w:r>
        <w:rPr>
          <w:rFonts w:ascii="GHEA Grapalat" w:hAnsi="GHEA Grapalat"/>
          <w:b/>
          <w:sz w:val="28"/>
          <w:szCs w:val="28"/>
        </w:rPr>
        <w:t>*</w:t>
      </w:r>
    </w:p>
    <w:p w14:paraId="66A5870B" w14:textId="0EF335F8" w:rsidR="00CF49BC" w:rsidRPr="00CF49BC" w:rsidRDefault="00CF49BC" w:rsidP="00CF49BC">
      <w:pPr>
        <w:widowControl w:val="0"/>
        <w:spacing w:after="160" w:line="360" w:lineRule="auto"/>
        <w:ind w:firstLine="567"/>
        <w:jc w:val="center"/>
        <w:rPr>
          <w:rFonts w:ascii="GHEA Grapalat" w:hAnsi="GHEA Grapalat"/>
          <w:bCs/>
          <w:sz w:val="22"/>
          <w:szCs w:val="22"/>
        </w:rPr>
      </w:pPr>
      <w:r w:rsidRPr="00CF49BC">
        <w:rPr>
          <w:rFonts w:ascii="GHEA Grapalat" w:hAnsi="GHEA Grapalat"/>
          <w:bCs/>
          <w:sz w:val="22"/>
          <w:szCs w:val="22"/>
        </w:rPr>
        <w:t>РАБОТЫ ПО БЛАГОУСТРОЙСТВУ ПРИДОМОВЫХ ТЕРРИТОРИЙ В АДМИНИСТРАТИВНОМ РАЙОНЕ КАНАКЕР-ЗЕЙТУН ГОРОДА ЕРЕВАНА</w:t>
      </w:r>
    </w:p>
    <w:tbl>
      <w:tblPr>
        <w:tblW w:w="11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1369"/>
        <w:gridCol w:w="4001"/>
        <w:gridCol w:w="990"/>
        <w:gridCol w:w="1147"/>
        <w:gridCol w:w="1598"/>
        <w:gridCol w:w="1665"/>
        <w:gridCol w:w="20"/>
      </w:tblGrid>
      <w:tr w:rsidR="002219F1" w:rsidRPr="002219F1" w14:paraId="04334629" w14:textId="77777777" w:rsidTr="00CF49BC">
        <w:trPr>
          <w:trHeight w:val="285"/>
          <w:jc w:val="center"/>
        </w:trPr>
        <w:tc>
          <w:tcPr>
            <w:tcW w:w="11311" w:type="dxa"/>
            <w:gridSpan w:val="8"/>
            <w:shd w:val="clear" w:color="000000" w:fill="FFFFFF"/>
            <w:vAlign w:val="center"/>
            <w:hideMark/>
          </w:tcPr>
          <w:p w14:paraId="0F211BC6" w14:textId="77777777" w:rsidR="002219F1" w:rsidRPr="002219F1" w:rsidRDefault="002219F1" w:rsidP="00CF49BC">
            <w:pPr>
              <w:ind w:left="-1020" w:firstLine="1020"/>
              <w:jc w:val="center"/>
              <w:rPr>
                <w:rFonts w:ascii="GHEA Grapalat" w:hAnsi="GHEA Grapalat" w:cs="Calibri"/>
                <w:sz w:val="18"/>
                <w:szCs w:val="18"/>
              </w:rPr>
            </w:pPr>
            <w:r w:rsidRPr="002219F1">
              <w:rPr>
                <w:rFonts w:ascii="GHEA Grapalat" w:hAnsi="GHEA Grapalat" w:cs="Calibri"/>
                <w:sz w:val="18"/>
                <w:szCs w:val="18"/>
              </w:rPr>
              <w:t>работ</w:t>
            </w:r>
          </w:p>
        </w:tc>
      </w:tr>
      <w:tr w:rsidR="00CF49BC" w:rsidRPr="002219F1" w14:paraId="2699017C" w14:textId="77777777" w:rsidTr="00CF49BC">
        <w:trPr>
          <w:gridAfter w:val="1"/>
          <w:wAfter w:w="20" w:type="dxa"/>
          <w:trHeight w:val="315"/>
          <w:jc w:val="center"/>
        </w:trPr>
        <w:tc>
          <w:tcPr>
            <w:tcW w:w="521" w:type="dxa"/>
            <w:vMerge w:val="restart"/>
            <w:shd w:val="clear" w:color="000000" w:fill="FFFFFF"/>
            <w:vAlign w:val="center"/>
            <w:hideMark/>
          </w:tcPr>
          <w:p w14:paraId="3E175475" w14:textId="77777777"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Н/Л</w:t>
            </w:r>
          </w:p>
        </w:tc>
        <w:tc>
          <w:tcPr>
            <w:tcW w:w="1369" w:type="dxa"/>
            <w:vMerge w:val="restart"/>
            <w:shd w:val="clear" w:color="000000" w:fill="FFFFFF"/>
            <w:vAlign w:val="center"/>
            <w:hideMark/>
          </w:tcPr>
          <w:p w14:paraId="200FE3DF" w14:textId="77777777"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Код ЕЗК (CPV)</w:t>
            </w:r>
          </w:p>
        </w:tc>
        <w:tc>
          <w:tcPr>
            <w:tcW w:w="4001" w:type="dxa"/>
            <w:vMerge w:val="restart"/>
            <w:shd w:val="clear" w:color="000000" w:fill="FFFFFF"/>
            <w:vAlign w:val="center"/>
            <w:hideMark/>
          </w:tcPr>
          <w:p w14:paraId="1CA5B3E9" w14:textId="77777777"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техническая характеристика</w:t>
            </w:r>
          </w:p>
        </w:tc>
        <w:tc>
          <w:tcPr>
            <w:tcW w:w="990" w:type="dxa"/>
            <w:vMerge w:val="restart"/>
            <w:shd w:val="clear" w:color="000000" w:fill="FFFFFF"/>
            <w:vAlign w:val="center"/>
            <w:hideMark/>
          </w:tcPr>
          <w:p w14:paraId="1BF3B994" w14:textId="77777777"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Единица измерения</w:t>
            </w:r>
          </w:p>
        </w:tc>
        <w:tc>
          <w:tcPr>
            <w:tcW w:w="1147" w:type="dxa"/>
            <w:vMerge w:val="restart"/>
            <w:shd w:val="clear" w:color="000000" w:fill="FFFFFF"/>
            <w:vAlign w:val="center"/>
            <w:hideMark/>
          </w:tcPr>
          <w:p w14:paraId="702324A0" w14:textId="77777777"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Общая стоимость   /драм РА/</w:t>
            </w:r>
          </w:p>
        </w:tc>
        <w:tc>
          <w:tcPr>
            <w:tcW w:w="3263" w:type="dxa"/>
            <w:gridSpan w:val="2"/>
            <w:shd w:val="clear" w:color="000000" w:fill="FFFFFF"/>
            <w:vAlign w:val="center"/>
            <w:hideMark/>
          </w:tcPr>
          <w:p w14:paraId="4BDE34B6" w14:textId="60826A7C"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выполнения</w:t>
            </w:r>
          </w:p>
        </w:tc>
      </w:tr>
      <w:tr w:rsidR="00CF49BC" w:rsidRPr="002219F1" w14:paraId="7F620E5A" w14:textId="77777777" w:rsidTr="00CF49BC">
        <w:trPr>
          <w:gridAfter w:val="1"/>
          <w:wAfter w:w="20" w:type="dxa"/>
          <w:trHeight w:val="720"/>
          <w:jc w:val="center"/>
        </w:trPr>
        <w:tc>
          <w:tcPr>
            <w:tcW w:w="521" w:type="dxa"/>
            <w:vMerge/>
            <w:vAlign w:val="center"/>
            <w:hideMark/>
          </w:tcPr>
          <w:p w14:paraId="56DAC3F1" w14:textId="77777777" w:rsidR="00CF49BC" w:rsidRPr="002219F1" w:rsidRDefault="00CF49BC" w:rsidP="00CF49BC">
            <w:pPr>
              <w:jc w:val="center"/>
              <w:rPr>
                <w:rFonts w:ascii="GHEA Grapalat" w:hAnsi="GHEA Grapalat" w:cs="Calibri"/>
                <w:sz w:val="18"/>
                <w:szCs w:val="18"/>
              </w:rPr>
            </w:pPr>
          </w:p>
        </w:tc>
        <w:tc>
          <w:tcPr>
            <w:tcW w:w="1369" w:type="dxa"/>
            <w:vMerge/>
            <w:vAlign w:val="center"/>
            <w:hideMark/>
          </w:tcPr>
          <w:p w14:paraId="219BE2D9" w14:textId="77777777" w:rsidR="00CF49BC" w:rsidRPr="002219F1" w:rsidRDefault="00CF49BC" w:rsidP="00CF49BC">
            <w:pPr>
              <w:jc w:val="center"/>
              <w:rPr>
                <w:rFonts w:ascii="GHEA Grapalat" w:hAnsi="GHEA Grapalat" w:cs="Calibri"/>
                <w:sz w:val="18"/>
                <w:szCs w:val="18"/>
              </w:rPr>
            </w:pPr>
          </w:p>
        </w:tc>
        <w:tc>
          <w:tcPr>
            <w:tcW w:w="4001" w:type="dxa"/>
            <w:vMerge/>
            <w:vAlign w:val="center"/>
            <w:hideMark/>
          </w:tcPr>
          <w:p w14:paraId="745A60B1" w14:textId="77777777" w:rsidR="00CF49BC" w:rsidRPr="002219F1" w:rsidRDefault="00CF49BC" w:rsidP="00CF49BC">
            <w:pPr>
              <w:jc w:val="center"/>
              <w:rPr>
                <w:rFonts w:ascii="GHEA Grapalat" w:hAnsi="GHEA Grapalat" w:cs="Calibri"/>
                <w:sz w:val="18"/>
                <w:szCs w:val="18"/>
              </w:rPr>
            </w:pPr>
          </w:p>
        </w:tc>
        <w:tc>
          <w:tcPr>
            <w:tcW w:w="990" w:type="dxa"/>
            <w:vMerge/>
            <w:vAlign w:val="center"/>
            <w:hideMark/>
          </w:tcPr>
          <w:p w14:paraId="4A3C598A" w14:textId="77777777" w:rsidR="00CF49BC" w:rsidRPr="002219F1" w:rsidRDefault="00CF49BC" w:rsidP="00CF49BC">
            <w:pPr>
              <w:jc w:val="center"/>
              <w:rPr>
                <w:rFonts w:ascii="GHEA Grapalat" w:hAnsi="GHEA Grapalat" w:cs="Calibri"/>
                <w:sz w:val="18"/>
                <w:szCs w:val="18"/>
              </w:rPr>
            </w:pPr>
          </w:p>
        </w:tc>
        <w:tc>
          <w:tcPr>
            <w:tcW w:w="1147" w:type="dxa"/>
            <w:vMerge/>
            <w:vAlign w:val="center"/>
            <w:hideMark/>
          </w:tcPr>
          <w:p w14:paraId="0843EB10" w14:textId="77777777" w:rsidR="00CF49BC" w:rsidRPr="002219F1" w:rsidRDefault="00CF49BC" w:rsidP="00CF49BC">
            <w:pPr>
              <w:jc w:val="center"/>
              <w:rPr>
                <w:rFonts w:ascii="GHEA Grapalat" w:hAnsi="GHEA Grapalat" w:cs="Calibri"/>
                <w:sz w:val="18"/>
                <w:szCs w:val="18"/>
              </w:rPr>
            </w:pPr>
          </w:p>
        </w:tc>
        <w:tc>
          <w:tcPr>
            <w:tcW w:w="1598" w:type="dxa"/>
            <w:shd w:val="clear" w:color="000000" w:fill="FFFFFF"/>
            <w:vAlign w:val="center"/>
            <w:hideMark/>
          </w:tcPr>
          <w:p w14:paraId="23BDA4D3" w14:textId="77777777"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адрес</w:t>
            </w:r>
          </w:p>
        </w:tc>
        <w:tc>
          <w:tcPr>
            <w:tcW w:w="1665" w:type="dxa"/>
            <w:shd w:val="clear" w:color="000000" w:fill="FFFFFF"/>
            <w:vAlign w:val="center"/>
            <w:hideMark/>
          </w:tcPr>
          <w:p w14:paraId="3D68FA96" w14:textId="77777777"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срок</w:t>
            </w:r>
          </w:p>
        </w:tc>
      </w:tr>
      <w:tr w:rsidR="00CF49BC" w:rsidRPr="002219F1" w14:paraId="227788B8" w14:textId="77777777" w:rsidTr="00CF49BC">
        <w:trPr>
          <w:gridAfter w:val="1"/>
          <w:wAfter w:w="20" w:type="dxa"/>
          <w:trHeight w:val="3840"/>
          <w:jc w:val="center"/>
        </w:trPr>
        <w:tc>
          <w:tcPr>
            <w:tcW w:w="521" w:type="dxa"/>
            <w:shd w:val="clear" w:color="000000" w:fill="FFFFFF"/>
            <w:vAlign w:val="center"/>
            <w:hideMark/>
          </w:tcPr>
          <w:p w14:paraId="6FCD85EF" w14:textId="77777777"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1</w:t>
            </w:r>
          </w:p>
        </w:tc>
        <w:tc>
          <w:tcPr>
            <w:tcW w:w="1369" w:type="dxa"/>
            <w:shd w:val="clear" w:color="000000" w:fill="FFFFFF"/>
            <w:vAlign w:val="center"/>
            <w:hideMark/>
          </w:tcPr>
          <w:p w14:paraId="3A9809C0" w14:textId="77777777"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45611300/7</w:t>
            </w:r>
          </w:p>
        </w:tc>
        <w:tc>
          <w:tcPr>
            <w:tcW w:w="4001" w:type="dxa"/>
            <w:shd w:val="clear" w:color="000000" w:fill="FFFFFF"/>
            <w:vAlign w:val="center"/>
            <w:hideMark/>
          </w:tcPr>
          <w:p w14:paraId="6AC1C522" w14:textId="7181184D" w:rsidR="00CF49BC" w:rsidRPr="00CF49BC" w:rsidRDefault="00CF49BC" w:rsidP="00CF49BC">
            <w:pPr>
              <w:jc w:val="center"/>
              <w:rPr>
                <w:rFonts w:ascii="GHEA Grapalat" w:hAnsi="GHEA Grapalat" w:cs="Calibri"/>
                <w:b/>
                <w:bCs/>
                <w:sz w:val="18"/>
                <w:szCs w:val="18"/>
              </w:rPr>
            </w:pPr>
            <w:r w:rsidRPr="00CF49BC">
              <w:rPr>
                <w:rFonts w:ascii="GHEA Grapalat" w:hAnsi="GHEA Grapalat" w:cs="Calibri"/>
                <w:b/>
                <w:bCs/>
                <w:sz w:val="18"/>
                <w:szCs w:val="18"/>
              </w:rPr>
              <w:t>ТЕХНИЧЕСКОЕ ЗАДАНИЕ</w:t>
            </w:r>
          </w:p>
          <w:p w14:paraId="26B4ABA7" w14:textId="77777777" w:rsidR="00CF49BC" w:rsidRPr="00CF49BC" w:rsidRDefault="00CF49BC" w:rsidP="00CF49BC">
            <w:pPr>
              <w:jc w:val="center"/>
              <w:rPr>
                <w:rFonts w:ascii="GHEA Grapalat" w:hAnsi="GHEA Grapalat" w:cs="Calibri"/>
                <w:sz w:val="18"/>
                <w:szCs w:val="18"/>
              </w:rPr>
            </w:pPr>
            <w:r w:rsidRPr="00CF49BC">
              <w:rPr>
                <w:rFonts w:ascii="GHEA Grapalat" w:hAnsi="GHEA Grapalat" w:cs="Calibri"/>
                <w:sz w:val="18"/>
                <w:szCs w:val="18"/>
              </w:rPr>
              <w:t>1. Выполнить работы в соответствии со строительными нормами, правилами и техническими условиями,                                                                                                                                                                   2. Организация, участвующая в тендере, имеет право заранее посетить строительную площадку для определения ценового предложения.</w:t>
            </w:r>
          </w:p>
          <w:p w14:paraId="75BAE230" w14:textId="008E4121" w:rsidR="00CF49BC" w:rsidRPr="002219F1" w:rsidRDefault="00CF49BC" w:rsidP="00CF49BC">
            <w:pPr>
              <w:jc w:val="center"/>
              <w:rPr>
                <w:rFonts w:ascii="GHEA Grapalat" w:hAnsi="GHEA Grapalat" w:cs="Calibri"/>
                <w:sz w:val="18"/>
                <w:szCs w:val="18"/>
              </w:rPr>
            </w:pPr>
            <w:r w:rsidRPr="00CF49BC">
              <w:rPr>
                <w:rFonts w:ascii="GHEA Grapalat" w:hAnsi="GHEA Grapalat" w:cs="Calibri"/>
                <w:sz w:val="18"/>
                <w:szCs w:val="18"/>
              </w:rPr>
              <w:t xml:space="preserve">3. Работники, выполняющие работу, должны иметь соответствующий опыт работы и во время выполнения работы носить специальную рабочую одежду, соблюдая правила техники безопасности.                                                                                                                      </w:t>
            </w:r>
            <w:r w:rsidRPr="00CF49BC">
              <w:rPr>
                <w:rFonts w:ascii="GHEA Grapalat" w:hAnsi="GHEA Grapalat" w:cs="Calibri"/>
                <w:b/>
                <w:bCs/>
                <w:i/>
                <w:iCs/>
                <w:sz w:val="18"/>
                <w:szCs w:val="18"/>
              </w:rPr>
              <w:t>Гарантийный срок на работы - 2 года.</w:t>
            </w:r>
          </w:p>
        </w:tc>
        <w:tc>
          <w:tcPr>
            <w:tcW w:w="990" w:type="dxa"/>
            <w:shd w:val="clear" w:color="000000" w:fill="FFFFFF"/>
            <w:vAlign w:val="center"/>
            <w:hideMark/>
          </w:tcPr>
          <w:p w14:paraId="1D844AAB" w14:textId="177F5AF6"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драм</w:t>
            </w:r>
          </w:p>
        </w:tc>
        <w:tc>
          <w:tcPr>
            <w:tcW w:w="1147" w:type="dxa"/>
            <w:shd w:val="clear" w:color="000000" w:fill="FFFFFF"/>
            <w:vAlign w:val="center"/>
            <w:hideMark/>
          </w:tcPr>
          <w:p w14:paraId="77314614" w14:textId="77777777"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35174660</w:t>
            </w:r>
          </w:p>
        </w:tc>
        <w:tc>
          <w:tcPr>
            <w:tcW w:w="1598" w:type="dxa"/>
            <w:shd w:val="clear" w:color="000000" w:fill="FFFFFF"/>
            <w:vAlign w:val="center"/>
            <w:hideMark/>
          </w:tcPr>
          <w:p w14:paraId="7EB39718" w14:textId="13ED0C18"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улица К. Ульнеци, 1, тупик, административный район Канакер-Зейтун, Ереван</w:t>
            </w:r>
          </w:p>
        </w:tc>
        <w:tc>
          <w:tcPr>
            <w:tcW w:w="1665" w:type="dxa"/>
            <w:shd w:val="clear" w:color="000000" w:fill="FFFFFF"/>
            <w:vAlign w:val="center"/>
            <w:hideMark/>
          </w:tcPr>
          <w:p w14:paraId="4AB87BF0" w14:textId="54932D8A"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Строительные работы, предусмотренные договором, начинаются со дня вступления в силу договора на оказание услуг по техническому надзору</w:t>
            </w:r>
            <w:r>
              <w:rPr>
                <w:rFonts w:ascii="GHEA Grapalat" w:hAnsi="GHEA Grapalat" w:cs="Calibri"/>
                <w:sz w:val="18"/>
                <w:szCs w:val="18"/>
              </w:rPr>
              <w:t xml:space="preserve"> </w:t>
            </w:r>
            <w:r w:rsidRPr="002219F1">
              <w:rPr>
                <w:rFonts w:ascii="GHEA Grapalat" w:hAnsi="GHEA Grapalat" w:cs="Calibri"/>
                <w:sz w:val="18"/>
                <w:szCs w:val="18"/>
              </w:rPr>
              <w:t>до 90-ого календарного дня включительно</w:t>
            </w:r>
          </w:p>
        </w:tc>
      </w:tr>
      <w:tr w:rsidR="00CF49BC" w:rsidRPr="002219F1" w14:paraId="01D7824F" w14:textId="77777777" w:rsidTr="00CF49BC">
        <w:trPr>
          <w:gridAfter w:val="1"/>
          <w:wAfter w:w="20" w:type="dxa"/>
          <w:trHeight w:val="3840"/>
          <w:jc w:val="center"/>
        </w:trPr>
        <w:tc>
          <w:tcPr>
            <w:tcW w:w="521" w:type="dxa"/>
            <w:shd w:val="clear" w:color="000000" w:fill="FFFFFF"/>
            <w:vAlign w:val="center"/>
          </w:tcPr>
          <w:p w14:paraId="629E4FF8" w14:textId="7E8FD6E0" w:rsidR="00CF49BC" w:rsidRPr="002219F1" w:rsidRDefault="00CF49BC" w:rsidP="00CF49BC">
            <w:pPr>
              <w:jc w:val="center"/>
              <w:rPr>
                <w:rFonts w:ascii="GHEA Grapalat" w:hAnsi="GHEA Grapalat" w:cs="Calibri"/>
                <w:sz w:val="18"/>
                <w:szCs w:val="18"/>
              </w:rPr>
            </w:pPr>
            <w:r>
              <w:rPr>
                <w:rFonts w:ascii="GHEA Grapalat" w:hAnsi="GHEA Grapalat" w:cs="Calibri"/>
                <w:sz w:val="18"/>
                <w:szCs w:val="18"/>
              </w:rPr>
              <w:t>2</w:t>
            </w:r>
          </w:p>
        </w:tc>
        <w:tc>
          <w:tcPr>
            <w:tcW w:w="1369" w:type="dxa"/>
            <w:shd w:val="clear" w:color="000000" w:fill="FFFFFF"/>
            <w:vAlign w:val="center"/>
          </w:tcPr>
          <w:p w14:paraId="6E6EBC66" w14:textId="59F10CF0"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45611300/</w:t>
            </w:r>
            <w:r>
              <w:rPr>
                <w:rFonts w:ascii="GHEA Grapalat" w:hAnsi="GHEA Grapalat" w:cs="Calibri"/>
                <w:sz w:val="18"/>
                <w:szCs w:val="18"/>
              </w:rPr>
              <w:t>8</w:t>
            </w:r>
          </w:p>
        </w:tc>
        <w:tc>
          <w:tcPr>
            <w:tcW w:w="4001" w:type="dxa"/>
            <w:shd w:val="clear" w:color="000000" w:fill="FFFFFF"/>
            <w:vAlign w:val="center"/>
          </w:tcPr>
          <w:p w14:paraId="66088DD6" w14:textId="77777777" w:rsidR="00CF49BC" w:rsidRPr="00CF49BC" w:rsidRDefault="00CF49BC" w:rsidP="00CF49BC">
            <w:pPr>
              <w:jc w:val="center"/>
              <w:rPr>
                <w:rFonts w:ascii="GHEA Grapalat" w:hAnsi="GHEA Grapalat" w:cs="Calibri"/>
                <w:b/>
                <w:bCs/>
                <w:sz w:val="18"/>
                <w:szCs w:val="18"/>
              </w:rPr>
            </w:pPr>
            <w:r w:rsidRPr="00CF49BC">
              <w:rPr>
                <w:rFonts w:ascii="GHEA Grapalat" w:hAnsi="GHEA Grapalat" w:cs="Calibri"/>
                <w:b/>
                <w:bCs/>
                <w:sz w:val="18"/>
                <w:szCs w:val="18"/>
              </w:rPr>
              <w:t>ТЕХНИЧЕСКОЕ ЗАДАНИЕ</w:t>
            </w:r>
          </w:p>
          <w:p w14:paraId="71363643" w14:textId="77777777" w:rsidR="00CF49BC" w:rsidRPr="00CF49BC" w:rsidRDefault="00CF49BC" w:rsidP="00CF49BC">
            <w:pPr>
              <w:jc w:val="center"/>
              <w:rPr>
                <w:rFonts w:ascii="GHEA Grapalat" w:hAnsi="GHEA Grapalat" w:cs="Calibri"/>
                <w:sz w:val="18"/>
                <w:szCs w:val="18"/>
              </w:rPr>
            </w:pPr>
            <w:r w:rsidRPr="00CF49BC">
              <w:rPr>
                <w:rFonts w:ascii="GHEA Grapalat" w:hAnsi="GHEA Grapalat" w:cs="Calibri"/>
                <w:sz w:val="18"/>
                <w:szCs w:val="18"/>
              </w:rPr>
              <w:t>1. Выполнить работы в соответствии со строительными нормами, правилами и техническими условиями,                                                                                                                                                                   2. Организация, участвующая в тендере, имеет право заранее посетить строительную площадку для определения ценового предложения.</w:t>
            </w:r>
          </w:p>
          <w:p w14:paraId="293E970F" w14:textId="47CC9B48" w:rsidR="00CF49BC" w:rsidRPr="002219F1" w:rsidRDefault="00CF49BC" w:rsidP="00CF49BC">
            <w:pPr>
              <w:jc w:val="center"/>
              <w:rPr>
                <w:rFonts w:ascii="GHEA Grapalat" w:hAnsi="GHEA Grapalat" w:cs="Calibri"/>
                <w:b/>
                <w:bCs/>
                <w:sz w:val="18"/>
                <w:szCs w:val="18"/>
              </w:rPr>
            </w:pPr>
            <w:r w:rsidRPr="00CF49BC">
              <w:rPr>
                <w:rFonts w:ascii="GHEA Grapalat" w:hAnsi="GHEA Grapalat" w:cs="Calibri"/>
                <w:sz w:val="18"/>
                <w:szCs w:val="18"/>
              </w:rPr>
              <w:t xml:space="preserve">3. Работники, выполняющие работу, должны иметь соответствующий опыт работы и во время выполнения работы носить специальную рабочую одежду, соблюдая правила техники безопасности.                                                                                                                      </w:t>
            </w:r>
            <w:r w:rsidRPr="00CF49BC">
              <w:rPr>
                <w:rFonts w:ascii="GHEA Grapalat" w:hAnsi="GHEA Grapalat" w:cs="Calibri"/>
                <w:b/>
                <w:bCs/>
                <w:i/>
                <w:iCs/>
                <w:sz w:val="18"/>
                <w:szCs w:val="18"/>
              </w:rPr>
              <w:t>Гарантийный срок на работы - 2 года.</w:t>
            </w:r>
          </w:p>
        </w:tc>
        <w:tc>
          <w:tcPr>
            <w:tcW w:w="990" w:type="dxa"/>
            <w:shd w:val="clear" w:color="000000" w:fill="FFFFFF"/>
            <w:vAlign w:val="center"/>
          </w:tcPr>
          <w:p w14:paraId="6135D39E" w14:textId="3D38D70A"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драм</w:t>
            </w:r>
          </w:p>
        </w:tc>
        <w:tc>
          <w:tcPr>
            <w:tcW w:w="1147" w:type="dxa"/>
            <w:shd w:val="clear" w:color="000000" w:fill="FFFFFF"/>
            <w:vAlign w:val="center"/>
          </w:tcPr>
          <w:p w14:paraId="690444F0" w14:textId="28D7ADFA" w:rsidR="00CF49BC" w:rsidRPr="002219F1" w:rsidRDefault="00CF49BC" w:rsidP="00CF49BC">
            <w:pPr>
              <w:jc w:val="center"/>
              <w:rPr>
                <w:rFonts w:ascii="GHEA Grapalat" w:hAnsi="GHEA Grapalat" w:cs="Calibri"/>
                <w:sz w:val="18"/>
                <w:szCs w:val="18"/>
              </w:rPr>
            </w:pPr>
            <w:r>
              <w:rPr>
                <w:rFonts w:ascii="GHEA Grapalat" w:hAnsi="GHEA Grapalat" w:cs="Calibri"/>
                <w:sz w:val="18"/>
                <w:szCs w:val="18"/>
              </w:rPr>
              <w:t>66565050</w:t>
            </w:r>
          </w:p>
        </w:tc>
        <w:tc>
          <w:tcPr>
            <w:tcW w:w="1598" w:type="dxa"/>
            <w:shd w:val="clear" w:color="000000" w:fill="FFFFFF"/>
            <w:vAlign w:val="center"/>
          </w:tcPr>
          <w:p w14:paraId="161A38A4" w14:textId="050D67B5" w:rsidR="00CF49BC" w:rsidRPr="002219F1" w:rsidRDefault="00CF49BC" w:rsidP="00CF49BC">
            <w:pPr>
              <w:jc w:val="center"/>
              <w:rPr>
                <w:rFonts w:ascii="GHEA Grapalat" w:hAnsi="GHEA Grapalat" w:cs="Calibri"/>
                <w:sz w:val="18"/>
                <w:szCs w:val="18"/>
              </w:rPr>
            </w:pPr>
            <w:r w:rsidRPr="00CF49BC">
              <w:rPr>
                <w:rFonts w:ascii="GHEA Grapalat" w:hAnsi="GHEA Grapalat" w:cs="Calibri"/>
                <w:sz w:val="18"/>
                <w:szCs w:val="18"/>
              </w:rPr>
              <w:t>№ 11, 13, 15, 17, ул. М. Аветисяна, 2-я, административный район Канакер-Зейтун, Ереван</w:t>
            </w:r>
          </w:p>
        </w:tc>
        <w:tc>
          <w:tcPr>
            <w:tcW w:w="1665" w:type="dxa"/>
            <w:shd w:val="clear" w:color="000000" w:fill="FFFFFF"/>
            <w:vAlign w:val="center"/>
          </w:tcPr>
          <w:p w14:paraId="06FBB83C" w14:textId="7E7809F3"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Строительные работы, предусмотренные договором, начинаются со дня вступления в силу договора на оказание услуг по техническому надзору</w:t>
            </w:r>
            <w:r>
              <w:rPr>
                <w:rFonts w:ascii="GHEA Grapalat" w:hAnsi="GHEA Grapalat" w:cs="Calibri"/>
                <w:sz w:val="18"/>
                <w:szCs w:val="18"/>
              </w:rPr>
              <w:t xml:space="preserve"> </w:t>
            </w:r>
            <w:r w:rsidRPr="002219F1">
              <w:rPr>
                <w:rFonts w:ascii="GHEA Grapalat" w:hAnsi="GHEA Grapalat" w:cs="Calibri"/>
                <w:sz w:val="18"/>
                <w:szCs w:val="18"/>
              </w:rPr>
              <w:t>до 90-ого календарного дня включительно</w:t>
            </w:r>
          </w:p>
        </w:tc>
      </w:tr>
      <w:tr w:rsidR="00CF49BC" w:rsidRPr="002219F1" w14:paraId="31D78924" w14:textId="77777777" w:rsidTr="00CF49BC">
        <w:trPr>
          <w:gridAfter w:val="1"/>
          <w:wAfter w:w="20" w:type="dxa"/>
          <w:trHeight w:val="3840"/>
          <w:jc w:val="center"/>
        </w:trPr>
        <w:tc>
          <w:tcPr>
            <w:tcW w:w="521" w:type="dxa"/>
            <w:shd w:val="clear" w:color="000000" w:fill="FFFFFF"/>
            <w:vAlign w:val="center"/>
          </w:tcPr>
          <w:p w14:paraId="1809EA95" w14:textId="186C6D86" w:rsidR="00CF49BC" w:rsidRPr="002219F1" w:rsidRDefault="00CF49BC" w:rsidP="00CF49BC">
            <w:pPr>
              <w:jc w:val="center"/>
              <w:rPr>
                <w:rFonts w:ascii="GHEA Grapalat" w:hAnsi="GHEA Grapalat" w:cs="Calibri"/>
                <w:sz w:val="18"/>
                <w:szCs w:val="18"/>
              </w:rPr>
            </w:pPr>
            <w:r>
              <w:rPr>
                <w:rFonts w:ascii="GHEA Grapalat" w:hAnsi="GHEA Grapalat" w:cs="Calibri"/>
                <w:sz w:val="18"/>
                <w:szCs w:val="18"/>
              </w:rPr>
              <w:lastRenderedPageBreak/>
              <w:t>3</w:t>
            </w:r>
          </w:p>
        </w:tc>
        <w:tc>
          <w:tcPr>
            <w:tcW w:w="1369" w:type="dxa"/>
            <w:shd w:val="clear" w:color="000000" w:fill="FFFFFF"/>
            <w:vAlign w:val="center"/>
          </w:tcPr>
          <w:p w14:paraId="4F791704" w14:textId="2A29AF74"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45611300/</w:t>
            </w:r>
            <w:r>
              <w:rPr>
                <w:rFonts w:ascii="GHEA Grapalat" w:hAnsi="GHEA Grapalat" w:cs="Calibri"/>
                <w:sz w:val="18"/>
                <w:szCs w:val="18"/>
              </w:rPr>
              <w:t>9</w:t>
            </w:r>
          </w:p>
        </w:tc>
        <w:tc>
          <w:tcPr>
            <w:tcW w:w="4001" w:type="dxa"/>
            <w:shd w:val="clear" w:color="000000" w:fill="FFFFFF"/>
            <w:vAlign w:val="center"/>
          </w:tcPr>
          <w:p w14:paraId="0F6DE536" w14:textId="77777777" w:rsidR="00CF49BC" w:rsidRPr="00CF49BC" w:rsidRDefault="00CF49BC" w:rsidP="00CF49BC">
            <w:pPr>
              <w:jc w:val="center"/>
              <w:rPr>
                <w:rFonts w:ascii="GHEA Grapalat" w:hAnsi="GHEA Grapalat" w:cs="Calibri"/>
                <w:b/>
                <w:bCs/>
                <w:sz w:val="18"/>
                <w:szCs w:val="18"/>
              </w:rPr>
            </w:pPr>
            <w:r w:rsidRPr="00CF49BC">
              <w:rPr>
                <w:rFonts w:ascii="GHEA Grapalat" w:hAnsi="GHEA Grapalat" w:cs="Calibri"/>
                <w:b/>
                <w:bCs/>
                <w:sz w:val="18"/>
                <w:szCs w:val="18"/>
              </w:rPr>
              <w:t>ТЕХНИЧЕСКОЕ ЗАДАНИЕ</w:t>
            </w:r>
          </w:p>
          <w:p w14:paraId="05FF0A1C" w14:textId="77777777" w:rsidR="00CF49BC" w:rsidRPr="00CF49BC" w:rsidRDefault="00CF49BC" w:rsidP="00CF49BC">
            <w:pPr>
              <w:jc w:val="center"/>
              <w:rPr>
                <w:rFonts w:ascii="GHEA Grapalat" w:hAnsi="GHEA Grapalat" w:cs="Calibri"/>
                <w:sz w:val="18"/>
                <w:szCs w:val="18"/>
              </w:rPr>
            </w:pPr>
            <w:r w:rsidRPr="00CF49BC">
              <w:rPr>
                <w:rFonts w:ascii="GHEA Grapalat" w:hAnsi="GHEA Grapalat" w:cs="Calibri"/>
                <w:sz w:val="18"/>
                <w:szCs w:val="18"/>
              </w:rPr>
              <w:t>1. Выполнить работы в соответствии со строительными нормами, правилами и техническими условиями,                                                                                                                                                                   2. Организация, участвующая в тендере, имеет право заранее посетить строительную площадку для определения ценового предложения.</w:t>
            </w:r>
          </w:p>
          <w:p w14:paraId="7374D9D4" w14:textId="24337E35" w:rsidR="00CF49BC" w:rsidRPr="002219F1" w:rsidRDefault="00CF49BC" w:rsidP="00CF49BC">
            <w:pPr>
              <w:jc w:val="center"/>
              <w:rPr>
                <w:rFonts w:ascii="GHEA Grapalat" w:hAnsi="GHEA Grapalat" w:cs="Calibri"/>
                <w:b/>
                <w:bCs/>
                <w:sz w:val="18"/>
                <w:szCs w:val="18"/>
              </w:rPr>
            </w:pPr>
            <w:r w:rsidRPr="00CF49BC">
              <w:rPr>
                <w:rFonts w:ascii="GHEA Grapalat" w:hAnsi="GHEA Grapalat" w:cs="Calibri"/>
                <w:sz w:val="18"/>
                <w:szCs w:val="18"/>
              </w:rPr>
              <w:t xml:space="preserve">3. Работники, выполняющие работу, должны иметь соответствующий опыт работы и во время выполнения работы носить специальную рабочую одежду, соблюдая правила техники безопасности.                                                                                                                      </w:t>
            </w:r>
            <w:r w:rsidRPr="00CF49BC">
              <w:rPr>
                <w:rFonts w:ascii="GHEA Grapalat" w:hAnsi="GHEA Grapalat" w:cs="Calibri"/>
                <w:b/>
                <w:bCs/>
                <w:i/>
                <w:iCs/>
                <w:sz w:val="18"/>
                <w:szCs w:val="18"/>
              </w:rPr>
              <w:t>Гарантийный срок на работы - 2 года.</w:t>
            </w:r>
          </w:p>
        </w:tc>
        <w:tc>
          <w:tcPr>
            <w:tcW w:w="990" w:type="dxa"/>
            <w:shd w:val="clear" w:color="000000" w:fill="FFFFFF"/>
            <w:vAlign w:val="center"/>
          </w:tcPr>
          <w:p w14:paraId="64D59100" w14:textId="489E5D3E"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драм</w:t>
            </w:r>
          </w:p>
        </w:tc>
        <w:tc>
          <w:tcPr>
            <w:tcW w:w="1147" w:type="dxa"/>
            <w:shd w:val="clear" w:color="000000" w:fill="FFFFFF"/>
            <w:vAlign w:val="center"/>
          </w:tcPr>
          <w:p w14:paraId="702897EC" w14:textId="768BADDD" w:rsidR="00CF49BC" w:rsidRPr="002219F1" w:rsidRDefault="00CF49BC" w:rsidP="00CF49BC">
            <w:pPr>
              <w:jc w:val="center"/>
              <w:rPr>
                <w:rFonts w:ascii="GHEA Grapalat" w:hAnsi="GHEA Grapalat" w:cs="Calibri"/>
                <w:sz w:val="18"/>
                <w:szCs w:val="18"/>
              </w:rPr>
            </w:pPr>
            <w:r>
              <w:rPr>
                <w:rFonts w:ascii="GHEA Grapalat" w:hAnsi="GHEA Grapalat" w:cs="Calibri"/>
                <w:sz w:val="18"/>
                <w:szCs w:val="18"/>
              </w:rPr>
              <w:t>19024440</w:t>
            </w:r>
          </w:p>
        </w:tc>
        <w:tc>
          <w:tcPr>
            <w:tcW w:w="1598" w:type="dxa"/>
            <w:shd w:val="clear" w:color="000000" w:fill="FFFFFF"/>
            <w:vAlign w:val="center"/>
          </w:tcPr>
          <w:p w14:paraId="555275E7" w14:textId="6E50469E" w:rsidR="00CF49BC" w:rsidRPr="002219F1" w:rsidRDefault="00CF49BC" w:rsidP="00CF49BC">
            <w:pPr>
              <w:jc w:val="center"/>
              <w:rPr>
                <w:rFonts w:ascii="GHEA Grapalat" w:hAnsi="GHEA Grapalat" w:cs="Calibri"/>
                <w:sz w:val="18"/>
                <w:szCs w:val="18"/>
              </w:rPr>
            </w:pPr>
            <w:r w:rsidRPr="002219F1">
              <w:rPr>
                <w:rFonts w:ascii="GHEA Grapalat" w:hAnsi="GHEA Grapalat"/>
                <w:color w:val="000000"/>
                <w:sz w:val="20"/>
                <w:szCs w:val="20"/>
              </w:rPr>
              <w:t>№ 10 по улице Лепсиус в административном районе Канакер-Зейтун города Еревана</w:t>
            </w:r>
          </w:p>
        </w:tc>
        <w:tc>
          <w:tcPr>
            <w:tcW w:w="1665" w:type="dxa"/>
            <w:shd w:val="clear" w:color="000000" w:fill="FFFFFF"/>
            <w:vAlign w:val="center"/>
          </w:tcPr>
          <w:p w14:paraId="578203C5" w14:textId="5E22AA29"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Строительные работы, предусмотренные договором, начинаются со дня вступления в силу договора на оказание услуг по техническому надзору</w:t>
            </w:r>
            <w:r>
              <w:rPr>
                <w:rFonts w:ascii="GHEA Grapalat" w:hAnsi="GHEA Grapalat" w:cs="Calibri"/>
                <w:sz w:val="18"/>
                <w:szCs w:val="18"/>
              </w:rPr>
              <w:t xml:space="preserve"> </w:t>
            </w:r>
            <w:r w:rsidRPr="002219F1">
              <w:rPr>
                <w:rFonts w:ascii="GHEA Grapalat" w:hAnsi="GHEA Grapalat" w:cs="Calibri"/>
                <w:sz w:val="18"/>
                <w:szCs w:val="18"/>
              </w:rPr>
              <w:t>до 90-ого календарного дня включительно</w:t>
            </w:r>
          </w:p>
        </w:tc>
      </w:tr>
      <w:tr w:rsidR="00CF49BC" w:rsidRPr="002219F1" w14:paraId="51DD4219" w14:textId="77777777" w:rsidTr="00CF49BC">
        <w:trPr>
          <w:gridAfter w:val="1"/>
          <w:wAfter w:w="20" w:type="dxa"/>
          <w:trHeight w:val="3840"/>
          <w:jc w:val="center"/>
        </w:trPr>
        <w:tc>
          <w:tcPr>
            <w:tcW w:w="521" w:type="dxa"/>
            <w:shd w:val="clear" w:color="000000" w:fill="FFFFFF"/>
            <w:vAlign w:val="center"/>
          </w:tcPr>
          <w:p w14:paraId="736AF53C" w14:textId="12B262BB" w:rsidR="00CF49BC" w:rsidRPr="002219F1" w:rsidRDefault="00CF49BC" w:rsidP="00CF49BC">
            <w:pPr>
              <w:jc w:val="center"/>
              <w:rPr>
                <w:rFonts w:ascii="GHEA Grapalat" w:hAnsi="GHEA Grapalat" w:cs="Calibri"/>
                <w:sz w:val="18"/>
                <w:szCs w:val="18"/>
              </w:rPr>
            </w:pPr>
            <w:r>
              <w:rPr>
                <w:rFonts w:ascii="GHEA Grapalat" w:hAnsi="GHEA Grapalat" w:cs="Calibri"/>
                <w:sz w:val="18"/>
                <w:szCs w:val="18"/>
              </w:rPr>
              <w:t>4</w:t>
            </w:r>
          </w:p>
        </w:tc>
        <w:tc>
          <w:tcPr>
            <w:tcW w:w="1369" w:type="dxa"/>
            <w:shd w:val="clear" w:color="000000" w:fill="FFFFFF"/>
            <w:vAlign w:val="center"/>
          </w:tcPr>
          <w:p w14:paraId="694F049E" w14:textId="102FE4E2"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45611300/</w:t>
            </w:r>
            <w:r>
              <w:rPr>
                <w:rFonts w:ascii="GHEA Grapalat" w:hAnsi="GHEA Grapalat" w:cs="Calibri"/>
                <w:sz w:val="18"/>
                <w:szCs w:val="18"/>
              </w:rPr>
              <w:t>10</w:t>
            </w:r>
          </w:p>
        </w:tc>
        <w:tc>
          <w:tcPr>
            <w:tcW w:w="4001" w:type="dxa"/>
            <w:shd w:val="clear" w:color="000000" w:fill="FFFFFF"/>
            <w:vAlign w:val="center"/>
          </w:tcPr>
          <w:p w14:paraId="667D8D45" w14:textId="77777777" w:rsidR="00CF49BC" w:rsidRPr="00CF49BC" w:rsidRDefault="00CF49BC" w:rsidP="00CF49BC">
            <w:pPr>
              <w:jc w:val="center"/>
              <w:rPr>
                <w:rFonts w:ascii="GHEA Grapalat" w:hAnsi="GHEA Grapalat" w:cs="Calibri"/>
                <w:b/>
                <w:bCs/>
                <w:sz w:val="18"/>
                <w:szCs w:val="18"/>
              </w:rPr>
            </w:pPr>
            <w:r w:rsidRPr="00CF49BC">
              <w:rPr>
                <w:rFonts w:ascii="GHEA Grapalat" w:hAnsi="GHEA Grapalat" w:cs="Calibri"/>
                <w:b/>
                <w:bCs/>
                <w:sz w:val="18"/>
                <w:szCs w:val="18"/>
              </w:rPr>
              <w:t>ТЕХНИЧЕСКОЕ ЗАДАНИЕ</w:t>
            </w:r>
          </w:p>
          <w:p w14:paraId="79A17DFC" w14:textId="77777777" w:rsidR="00CF49BC" w:rsidRPr="00CF49BC" w:rsidRDefault="00CF49BC" w:rsidP="00CF49BC">
            <w:pPr>
              <w:jc w:val="center"/>
              <w:rPr>
                <w:rFonts w:ascii="GHEA Grapalat" w:hAnsi="GHEA Grapalat" w:cs="Calibri"/>
                <w:sz w:val="18"/>
                <w:szCs w:val="18"/>
              </w:rPr>
            </w:pPr>
            <w:r w:rsidRPr="00CF49BC">
              <w:rPr>
                <w:rFonts w:ascii="GHEA Grapalat" w:hAnsi="GHEA Grapalat" w:cs="Calibri"/>
                <w:sz w:val="18"/>
                <w:szCs w:val="18"/>
              </w:rPr>
              <w:t>1. Выполнить работы в соответствии со строительными нормами, правилами и техническими условиями,                                                                                                                                                                   2. Организация, участвующая в тендере, имеет право заранее посетить строительную площадку для определения ценового предложения.</w:t>
            </w:r>
          </w:p>
          <w:p w14:paraId="17710B20" w14:textId="436B184B" w:rsidR="00CF49BC" w:rsidRPr="002219F1" w:rsidRDefault="00CF49BC" w:rsidP="00CF49BC">
            <w:pPr>
              <w:jc w:val="center"/>
              <w:rPr>
                <w:rFonts w:ascii="GHEA Grapalat" w:hAnsi="GHEA Grapalat" w:cs="Calibri"/>
                <w:b/>
                <w:bCs/>
                <w:sz w:val="18"/>
                <w:szCs w:val="18"/>
              </w:rPr>
            </w:pPr>
            <w:r w:rsidRPr="00CF49BC">
              <w:rPr>
                <w:rFonts w:ascii="GHEA Grapalat" w:hAnsi="GHEA Grapalat" w:cs="Calibri"/>
                <w:sz w:val="18"/>
                <w:szCs w:val="18"/>
              </w:rPr>
              <w:t xml:space="preserve">3. Работники, выполняющие работу, должны иметь соответствующий опыт работы и во время выполнения работы носить специальную рабочую одежду, соблюдая правила техники безопасности.                                                                                                                      </w:t>
            </w:r>
            <w:r w:rsidRPr="00CF49BC">
              <w:rPr>
                <w:rFonts w:ascii="GHEA Grapalat" w:hAnsi="GHEA Grapalat" w:cs="Calibri"/>
                <w:b/>
                <w:bCs/>
                <w:i/>
                <w:iCs/>
                <w:sz w:val="18"/>
                <w:szCs w:val="18"/>
              </w:rPr>
              <w:t>Гарантийный срок на работы - 2 года.</w:t>
            </w:r>
          </w:p>
        </w:tc>
        <w:tc>
          <w:tcPr>
            <w:tcW w:w="990" w:type="dxa"/>
            <w:shd w:val="clear" w:color="000000" w:fill="FFFFFF"/>
            <w:vAlign w:val="center"/>
          </w:tcPr>
          <w:p w14:paraId="66C4896A" w14:textId="7E6BFFB7"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драм</w:t>
            </w:r>
          </w:p>
        </w:tc>
        <w:tc>
          <w:tcPr>
            <w:tcW w:w="1147" w:type="dxa"/>
            <w:shd w:val="clear" w:color="000000" w:fill="FFFFFF"/>
            <w:vAlign w:val="center"/>
          </w:tcPr>
          <w:p w14:paraId="1CD88997" w14:textId="7DEE0193" w:rsidR="00CF49BC" w:rsidRPr="002219F1" w:rsidRDefault="00CF49BC" w:rsidP="00CF49BC">
            <w:pPr>
              <w:jc w:val="center"/>
              <w:rPr>
                <w:rFonts w:ascii="GHEA Grapalat" w:hAnsi="GHEA Grapalat" w:cs="Calibri"/>
                <w:sz w:val="18"/>
                <w:szCs w:val="18"/>
              </w:rPr>
            </w:pPr>
            <w:r>
              <w:rPr>
                <w:rFonts w:ascii="GHEA Grapalat" w:hAnsi="GHEA Grapalat" w:cs="Calibri"/>
                <w:sz w:val="18"/>
                <w:szCs w:val="18"/>
              </w:rPr>
              <w:t>48614540</w:t>
            </w:r>
          </w:p>
        </w:tc>
        <w:tc>
          <w:tcPr>
            <w:tcW w:w="1598" w:type="dxa"/>
            <w:shd w:val="clear" w:color="000000" w:fill="FFFFFF"/>
            <w:vAlign w:val="center"/>
          </w:tcPr>
          <w:p w14:paraId="73F950B9" w14:textId="7B479ADF" w:rsidR="00CF49BC" w:rsidRPr="002219F1" w:rsidRDefault="00CF49BC" w:rsidP="00CF49BC">
            <w:pPr>
              <w:jc w:val="center"/>
              <w:rPr>
                <w:rFonts w:ascii="GHEA Grapalat" w:hAnsi="GHEA Grapalat" w:cs="Calibri"/>
                <w:sz w:val="18"/>
                <w:szCs w:val="18"/>
              </w:rPr>
            </w:pPr>
            <w:r w:rsidRPr="002219F1">
              <w:rPr>
                <w:rFonts w:ascii="GHEA Grapalat" w:hAnsi="GHEA Grapalat"/>
                <w:color w:val="000000"/>
                <w:sz w:val="20"/>
                <w:szCs w:val="20"/>
              </w:rPr>
              <w:t>Тигранян, 20, Канакер-Зейтунский административный район Еревана</w:t>
            </w:r>
          </w:p>
        </w:tc>
        <w:tc>
          <w:tcPr>
            <w:tcW w:w="1665" w:type="dxa"/>
            <w:shd w:val="clear" w:color="000000" w:fill="FFFFFF"/>
            <w:vAlign w:val="center"/>
          </w:tcPr>
          <w:p w14:paraId="3E9AC0A5" w14:textId="72E6BC89" w:rsidR="00CF49BC" w:rsidRPr="002219F1" w:rsidRDefault="00CF49BC" w:rsidP="00CF49BC">
            <w:pPr>
              <w:jc w:val="center"/>
              <w:rPr>
                <w:rFonts w:ascii="GHEA Grapalat" w:hAnsi="GHEA Grapalat" w:cs="Calibri"/>
                <w:sz w:val="18"/>
                <w:szCs w:val="18"/>
              </w:rPr>
            </w:pPr>
            <w:r w:rsidRPr="002219F1">
              <w:rPr>
                <w:rFonts w:ascii="GHEA Grapalat" w:hAnsi="GHEA Grapalat" w:cs="Calibri"/>
                <w:sz w:val="18"/>
                <w:szCs w:val="18"/>
              </w:rPr>
              <w:t>Строительные работы, предусмотренные договором, начинаются со дня вступления в силу договора на оказание услуг по техническому надзору</w:t>
            </w:r>
            <w:r>
              <w:rPr>
                <w:rFonts w:ascii="GHEA Grapalat" w:hAnsi="GHEA Grapalat" w:cs="Calibri"/>
                <w:sz w:val="18"/>
                <w:szCs w:val="18"/>
              </w:rPr>
              <w:t xml:space="preserve"> </w:t>
            </w:r>
            <w:r w:rsidRPr="002219F1">
              <w:rPr>
                <w:rFonts w:ascii="GHEA Grapalat" w:hAnsi="GHEA Grapalat" w:cs="Calibri"/>
                <w:sz w:val="18"/>
                <w:szCs w:val="18"/>
              </w:rPr>
              <w:t>до 90-ого календарного дня включительно</w:t>
            </w:r>
          </w:p>
        </w:tc>
      </w:tr>
    </w:tbl>
    <w:p w14:paraId="2B767619" w14:textId="77777777" w:rsidR="001F48BD" w:rsidRPr="00E71B18" w:rsidRDefault="001F48BD" w:rsidP="00E71B18">
      <w:pPr>
        <w:widowControl w:val="0"/>
        <w:spacing w:line="276" w:lineRule="auto"/>
        <w:ind w:firstLine="567"/>
        <w:jc w:val="center"/>
        <w:rPr>
          <w:rFonts w:ascii="GHEA Grapalat" w:hAnsi="GHEA Grapalat"/>
          <w:b/>
          <w:sz w:val="28"/>
          <w:szCs w:val="28"/>
        </w:rPr>
      </w:pPr>
    </w:p>
    <w:p w14:paraId="479ACCC9" w14:textId="49969E18" w:rsidR="00BB28C8" w:rsidRDefault="002219F1" w:rsidP="00BB28C8">
      <w:pPr>
        <w:widowControl w:val="0"/>
        <w:spacing w:after="160" w:line="360" w:lineRule="auto"/>
        <w:ind w:firstLine="567"/>
        <w:jc w:val="center"/>
        <w:rPr>
          <w:rFonts w:ascii="GHEA Grapalat" w:hAnsi="GHEA Grapalat"/>
          <w:b/>
          <w:lang w:val="hy-AM"/>
        </w:rPr>
      </w:pPr>
      <w:r w:rsidRPr="008B56A4">
        <w:rPr>
          <w:rFonts w:ascii="GHEA Grapalat" w:hAnsi="GHEA Grapalat"/>
          <w:b/>
          <w:sz w:val="28"/>
          <w:szCs w:val="28"/>
        </w:rPr>
        <w:t xml:space="preserve"> ВЕДОМОСТЬ-СМЕТА</w:t>
      </w:r>
      <w:r w:rsidRPr="009F3DC7">
        <w:rPr>
          <w:rFonts w:ascii="GHEA Grapalat" w:hAnsi="GHEA Grapalat"/>
          <w:b/>
        </w:rPr>
        <w:t>*</w:t>
      </w:r>
    </w:p>
    <w:p w14:paraId="0B667025" w14:textId="131F6141" w:rsidR="00AB7E88" w:rsidRPr="00CF49BC" w:rsidRDefault="00CF49BC" w:rsidP="00BB28C8">
      <w:pPr>
        <w:widowControl w:val="0"/>
        <w:spacing w:after="160" w:line="360" w:lineRule="auto"/>
        <w:ind w:firstLine="567"/>
        <w:jc w:val="center"/>
        <w:rPr>
          <w:rFonts w:ascii="GHEA Grapalat" w:hAnsi="GHEA Grapalat"/>
          <w:bCs/>
          <w:lang w:val="hy-AM"/>
        </w:rPr>
      </w:pPr>
      <w:r w:rsidRPr="00CF49BC">
        <w:rPr>
          <w:rFonts w:ascii="GHEA Grapalat" w:hAnsi="GHEA Grapalat"/>
          <w:bCs/>
          <w:lang w:val="hy-AM"/>
        </w:rPr>
        <w:t>РАБОТЫ ПО БЛАГОУСТРОЙСТВУ ПРИДОМОВЫХ ТЕРРИТОРИЙ В АДМИНИСТРАТИВНОМ РАЙОНЕ КАНАКЕР-ЗЕЙТУН ГОРОДА ЕРЕВАНА</w:t>
      </w:r>
    </w:p>
    <w:p w14:paraId="55236FAE" w14:textId="77777777" w:rsidR="00CF49BC" w:rsidRDefault="00CF49BC" w:rsidP="00CF49BC">
      <w:pPr>
        <w:widowControl w:val="0"/>
        <w:spacing w:after="160" w:line="360" w:lineRule="auto"/>
        <w:ind w:firstLine="567"/>
        <w:jc w:val="center"/>
        <w:rPr>
          <w:rFonts w:ascii="GHEA Grapalat" w:hAnsi="GHEA Grapalat"/>
          <w:b/>
          <w:i/>
          <w:iCs/>
          <w:sz w:val="28"/>
          <w:szCs w:val="28"/>
        </w:rPr>
      </w:pPr>
    </w:p>
    <w:p w14:paraId="1CE8B4E8" w14:textId="35E2B416" w:rsidR="0081794D" w:rsidRPr="00CF49BC" w:rsidRDefault="00AB7E88" w:rsidP="00CF49BC">
      <w:pPr>
        <w:widowControl w:val="0"/>
        <w:spacing w:after="160" w:line="360" w:lineRule="auto"/>
        <w:ind w:firstLine="567"/>
        <w:jc w:val="center"/>
        <w:rPr>
          <w:rFonts w:ascii="GHEA Grapalat" w:hAnsi="GHEA Grapalat"/>
          <w:b/>
          <w:i/>
          <w:iCs/>
          <w:color w:val="EE0000"/>
          <w:sz w:val="28"/>
          <w:szCs w:val="28"/>
        </w:rPr>
      </w:pPr>
      <w:r w:rsidRPr="00CF49BC">
        <w:rPr>
          <w:rFonts w:ascii="GHEA Grapalat" w:hAnsi="GHEA Grapalat"/>
          <w:b/>
          <w:i/>
          <w:iCs/>
          <w:color w:val="EE0000"/>
          <w:sz w:val="28"/>
          <w:szCs w:val="28"/>
          <w:lang w:val="hy-AM"/>
        </w:rPr>
        <w:t xml:space="preserve">Прикреплено к приглашению в качестве </w:t>
      </w:r>
      <w:r w:rsidRPr="00CF49BC">
        <w:rPr>
          <w:rFonts w:ascii="GHEA Grapalat" w:hAnsi="GHEA Grapalat"/>
          <w:b/>
          <w:i/>
          <w:iCs/>
          <w:color w:val="EE0000"/>
          <w:sz w:val="28"/>
          <w:szCs w:val="28"/>
        </w:rPr>
        <w:t>приложения</w:t>
      </w:r>
    </w:p>
    <w:p w14:paraId="44580D5B" w14:textId="01052AAA" w:rsidR="00903ECF" w:rsidRDefault="00903ECF" w:rsidP="00CF49BC">
      <w:pPr>
        <w:jc w:val="center"/>
        <w:rPr>
          <w:rFonts w:ascii="GHEA Grapalat" w:hAnsi="GHEA Grapalat"/>
          <w:i/>
          <w:lang w:val="hy-AM"/>
        </w:rPr>
      </w:pPr>
    </w:p>
    <w:p w14:paraId="2711449F" w14:textId="77777777" w:rsidR="002D5DAD" w:rsidRDefault="002D5DAD" w:rsidP="00CF49BC">
      <w:pPr>
        <w:jc w:val="center"/>
        <w:rPr>
          <w:rFonts w:ascii="GHEA Grapalat" w:hAnsi="GHEA Grapalat"/>
          <w:i/>
          <w:lang w:val="hy-AM"/>
        </w:rPr>
      </w:pPr>
    </w:p>
    <w:p w14:paraId="10E2D2D0" w14:textId="77777777" w:rsidR="002D5DAD" w:rsidRDefault="002D5DAD" w:rsidP="00CF49BC">
      <w:pPr>
        <w:jc w:val="center"/>
        <w:rPr>
          <w:rFonts w:ascii="GHEA Grapalat" w:hAnsi="GHEA Grapalat"/>
          <w:i/>
          <w:lang w:val="hy-AM"/>
        </w:rPr>
      </w:pPr>
    </w:p>
    <w:p w14:paraId="65F66B3D" w14:textId="77777777" w:rsidR="002D5DAD" w:rsidRDefault="002D5DAD" w:rsidP="00CF49BC">
      <w:pPr>
        <w:jc w:val="center"/>
        <w:rPr>
          <w:rFonts w:ascii="GHEA Grapalat" w:hAnsi="GHEA Grapalat"/>
          <w:i/>
          <w:lang w:val="hy-AM"/>
        </w:rPr>
      </w:pPr>
    </w:p>
    <w:p w14:paraId="07762C52" w14:textId="77777777" w:rsidR="002D5DAD" w:rsidRDefault="002D5DAD" w:rsidP="00CF49BC">
      <w:pPr>
        <w:jc w:val="center"/>
        <w:rPr>
          <w:rFonts w:ascii="GHEA Grapalat" w:hAnsi="GHEA Grapalat"/>
          <w:i/>
          <w:lang w:val="hy-AM"/>
        </w:rPr>
      </w:pPr>
    </w:p>
    <w:p w14:paraId="175C531C" w14:textId="77777777" w:rsidR="002D5DAD" w:rsidRDefault="002D5DAD" w:rsidP="00CF49BC">
      <w:pPr>
        <w:jc w:val="center"/>
        <w:rPr>
          <w:rFonts w:ascii="GHEA Grapalat" w:hAnsi="GHEA Grapalat"/>
          <w:i/>
          <w:lang w:val="hy-AM"/>
        </w:rPr>
      </w:pPr>
    </w:p>
    <w:p w14:paraId="6297909E" w14:textId="77777777" w:rsidR="002D5DAD" w:rsidRDefault="002D5DAD" w:rsidP="00CF49BC">
      <w:pPr>
        <w:jc w:val="center"/>
        <w:rPr>
          <w:rFonts w:ascii="GHEA Grapalat" w:hAnsi="GHEA Grapalat"/>
          <w:i/>
          <w:lang w:val="hy-AM"/>
        </w:rPr>
      </w:pPr>
    </w:p>
    <w:p w14:paraId="252D48DF" w14:textId="77777777" w:rsidR="002D5DAD" w:rsidRDefault="002D5DAD" w:rsidP="00CF49BC">
      <w:pPr>
        <w:jc w:val="center"/>
        <w:rPr>
          <w:rFonts w:ascii="GHEA Grapalat" w:hAnsi="GHEA Grapalat"/>
          <w:i/>
          <w:lang w:val="hy-AM"/>
        </w:rPr>
      </w:pPr>
    </w:p>
    <w:p w14:paraId="2E9EC652" w14:textId="77777777" w:rsidR="002D5DAD" w:rsidRDefault="002D5DAD" w:rsidP="00CF49BC">
      <w:pPr>
        <w:jc w:val="center"/>
        <w:rPr>
          <w:rFonts w:ascii="GHEA Grapalat" w:hAnsi="GHEA Grapalat"/>
          <w:i/>
          <w:lang w:val="hy-AM"/>
        </w:rPr>
      </w:pPr>
    </w:p>
    <w:p w14:paraId="30F79A0B" w14:textId="77777777" w:rsidR="002D5DAD" w:rsidRDefault="002D5DAD" w:rsidP="00CF49BC">
      <w:pPr>
        <w:jc w:val="center"/>
        <w:rPr>
          <w:rFonts w:ascii="GHEA Grapalat" w:hAnsi="GHEA Grapalat"/>
          <w:i/>
          <w:lang w:val="hy-AM"/>
        </w:rPr>
      </w:pPr>
    </w:p>
    <w:p w14:paraId="6E0596FB" w14:textId="77777777" w:rsidR="002D5DAD" w:rsidRPr="002D5DAD" w:rsidRDefault="002D5DAD" w:rsidP="002D5DAD">
      <w:pPr>
        <w:jc w:val="center"/>
        <w:rPr>
          <w:rFonts w:ascii="GHEA Grapalat" w:hAnsi="GHEA Grapalat"/>
          <w:b/>
          <w:bCs/>
          <w:i/>
          <w:lang w:val="hy-AM"/>
        </w:rPr>
      </w:pPr>
      <w:r w:rsidRPr="002D5DAD">
        <w:rPr>
          <w:rFonts w:ascii="GHEA Grapalat" w:hAnsi="GHEA Grapalat"/>
          <w:b/>
          <w:bCs/>
          <w:i/>
        </w:rPr>
        <w:t>В течение всего периода выполнения строительных работ подрядная организация должна иметь лицензию на осуществление строительной деятельности по следующим направлениям градостроительства:</w:t>
      </w:r>
    </w:p>
    <w:p w14:paraId="367C16C5" w14:textId="77777777" w:rsidR="002D5DAD" w:rsidRPr="002D5DAD" w:rsidRDefault="002D5DAD" w:rsidP="002D5DAD">
      <w:pPr>
        <w:jc w:val="center"/>
        <w:rPr>
          <w:rFonts w:ascii="GHEA Grapalat" w:hAnsi="GHEA Grapalat"/>
          <w:i/>
          <w:lang w:val="hy-AM"/>
        </w:rPr>
      </w:pPr>
    </w:p>
    <w:p w14:paraId="677E0C06" w14:textId="77777777" w:rsidR="002D5DAD" w:rsidRPr="002D5DAD" w:rsidRDefault="002D5DAD" w:rsidP="002D5DAD">
      <w:pPr>
        <w:rPr>
          <w:rFonts w:ascii="GHEA Grapalat" w:hAnsi="GHEA Grapalat"/>
          <w:i/>
        </w:rPr>
      </w:pPr>
      <w:r w:rsidRPr="002D5DAD">
        <w:rPr>
          <w:rFonts w:ascii="GHEA Grapalat" w:hAnsi="GHEA Grapalat"/>
          <w:b/>
          <w:bCs/>
          <w:i/>
        </w:rPr>
        <w:t>Для 1-го лота — лицензия не ниже 3-го класса по следующим направлениям:</w:t>
      </w:r>
    </w:p>
    <w:p w14:paraId="69A0314C" w14:textId="77777777" w:rsidR="002D5DAD" w:rsidRPr="002D5DAD" w:rsidRDefault="002D5DAD">
      <w:pPr>
        <w:numPr>
          <w:ilvl w:val="0"/>
          <w:numId w:val="10"/>
        </w:numPr>
        <w:rPr>
          <w:rFonts w:ascii="GHEA Grapalat" w:hAnsi="GHEA Grapalat"/>
          <w:i/>
          <w:lang w:val="en-US"/>
        </w:rPr>
      </w:pPr>
      <w:proofErr w:type="spellStart"/>
      <w:r w:rsidRPr="002D5DAD">
        <w:rPr>
          <w:rFonts w:ascii="GHEA Grapalat" w:hAnsi="GHEA Grapalat"/>
          <w:i/>
          <w:lang w:val="en-US"/>
        </w:rPr>
        <w:t>жилые</w:t>
      </w:r>
      <w:proofErr w:type="spellEnd"/>
      <w:r w:rsidRPr="002D5DAD">
        <w:rPr>
          <w:rFonts w:ascii="GHEA Grapalat" w:hAnsi="GHEA Grapalat"/>
          <w:i/>
          <w:lang w:val="en-US"/>
        </w:rPr>
        <w:t xml:space="preserve">, </w:t>
      </w:r>
      <w:proofErr w:type="spellStart"/>
      <w:r w:rsidRPr="002D5DAD">
        <w:rPr>
          <w:rFonts w:ascii="GHEA Grapalat" w:hAnsi="GHEA Grapalat"/>
          <w:i/>
          <w:lang w:val="en-US"/>
        </w:rPr>
        <w:t>общественные</w:t>
      </w:r>
      <w:proofErr w:type="spellEnd"/>
      <w:r w:rsidRPr="002D5DAD">
        <w:rPr>
          <w:rFonts w:ascii="GHEA Grapalat" w:hAnsi="GHEA Grapalat"/>
          <w:i/>
          <w:lang w:val="en-US"/>
        </w:rPr>
        <w:t xml:space="preserve"> и </w:t>
      </w:r>
      <w:proofErr w:type="spellStart"/>
      <w:r w:rsidRPr="002D5DAD">
        <w:rPr>
          <w:rFonts w:ascii="GHEA Grapalat" w:hAnsi="GHEA Grapalat"/>
          <w:i/>
          <w:lang w:val="en-US"/>
        </w:rPr>
        <w:t>производственные</w:t>
      </w:r>
      <w:proofErr w:type="spellEnd"/>
      <w:r w:rsidRPr="002D5DAD">
        <w:rPr>
          <w:rFonts w:ascii="GHEA Grapalat" w:hAnsi="GHEA Grapalat"/>
          <w:i/>
          <w:lang w:val="en-US"/>
        </w:rPr>
        <w:t xml:space="preserve"> </w:t>
      </w:r>
      <w:proofErr w:type="spellStart"/>
      <w:r w:rsidRPr="002D5DAD">
        <w:rPr>
          <w:rFonts w:ascii="GHEA Grapalat" w:hAnsi="GHEA Grapalat"/>
          <w:i/>
          <w:lang w:val="en-US"/>
        </w:rPr>
        <w:t>здания</w:t>
      </w:r>
      <w:proofErr w:type="spellEnd"/>
    </w:p>
    <w:p w14:paraId="419018C3" w14:textId="77777777" w:rsidR="002D5DAD" w:rsidRPr="002D5DAD" w:rsidRDefault="002D5DAD">
      <w:pPr>
        <w:numPr>
          <w:ilvl w:val="0"/>
          <w:numId w:val="10"/>
        </w:numPr>
        <w:rPr>
          <w:rFonts w:ascii="GHEA Grapalat" w:hAnsi="GHEA Grapalat"/>
          <w:i/>
          <w:lang w:val="en-US"/>
        </w:rPr>
      </w:pPr>
      <w:proofErr w:type="spellStart"/>
      <w:r w:rsidRPr="002D5DAD">
        <w:rPr>
          <w:rFonts w:ascii="GHEA Grapalat" w:hAnsi="GHEA Grapalat"/>
          <w:i/>
          <w:lang w:val="en-US"/>
        </w:rPr>
        <w:t>электроснабжение</w:t>
      </w:r>
      <w:proofErr w:type="spellEnd"/>
    </w:p>
    <w:p w14:paraId="5012B6BF" w14:textId="77777777" w:rsidR="002D5DAD" w:rsidRPr="002D5DAD" w:rsidRDefault="002D5DAD">
      <w:pPr>
        <w:numPr>
          <w:ilvl w:val="0"/>
          <w:numId w:val="10"/>
        </w:numPr>
        <w:rPr>
          <w:rFonts w:ascii="GHEA Grapalat" w:hAnsi="GHEA Grapalat"/>
          <w:i/>
          <w:lang w:val="en-US"/>
        </w:rPr>
      </w:pPr>
      <w:proofErr w:type="spellStart"/>
      <w:r w:rsidRPr="002D5DAD">
        <w:rPr>
          <w:rFonts w:ascii="GHEA Grapalat" w:hAnsi="GHEA Grapalat"/>
          <w:i/>
          <w:lang w:val="en-US"/>
        </w:rPr>
        <w:t>водоснабжение</w:t>
      </w:r>
      <w:proofErr w:type="spellEnd"/>
      <w:r w:rsidRPr="002D5DAD">
        <w:rPr>
          <w:rFonts w:ascii="GHEA Grapalat" w:hAnsi="GHEA Grapalat"/>
          <w:i/>
          <w:lang w:val="en-US"/>
        </w:rPr>
        <w:t xml:space="preserve"> и </w:t>
      </w:r>
      <w:proofErr w:type="spellStart"/>
      <w:r w:rsidRPr="002D5DAD">
        <w:rPr>
          <w:rFonts w:ascii="GHEA Grapalat" w:hAnsi="GHEA Grapalat"/>
          <w:i/>
          <w:lang w:val="en-US"/>
        </w:rPr>
        <w:t>водоотведение</w:t>
      </w:r>
      <w:proofErr w:type="spellEnd"/>
    </w:p>
    <w:p w14:paraId="78F9A948" w14:textId="77777777" w:rsidR="002D5DAD" w:rsidRPr="002D5DAD" w:rsidRDefault="002D5DAD">
      <w:pPr>
        <w:numPr>
          <w:ilvl w:val="0"/>
          <w:numId w:val="10"/>
        </w:numPr>
        <w:rPr>
          <w:rFonts w:ascii="GHEA Grapalat" w:hAnsi="GHEA Grapalat"/>
          <w:i/>
          <w:lang w:val="en-US"/>
        </w:rPr>
      </w:pPr>
      <w:proofErr w:type="spellStart"/>
      <w:r w:rsidRPr="002D5DAD">
        <w:rPr>
          <w:rFonts w:ascii="GHEA Grapalat" w:hAnsi="GHEA Grapalat"/>
          <w:i/>
          <w:lang w:val="en-US"/>
        </w:rPr>
        <w:t>связь</w:t>
      </w:r>
      <w:proofErr w:type="spellEnd"/>
    </w:p>
    <w:p w14:paraId="1CE01E94" w14:textId="77777777" w:rsidR="002D5DAD" w:rsidRPr="002D5DAD" w:rsidRDefault="002D5DAD" w:rsidP="002D5DAD">
      <w:pPr>
        <w:rPr>
          <w:rFonts w:ascii="GHEA Grapalat" w:hAnsi="GHEA Grapalat"/>
          <w:i/>
        </w:rPr>
      </w:pPr>
      <w:r w:rsidRPr="002D5DAD">
        <w:rPr>
          <w:rFonts w:ascii="GHEA Grapalat" w:hAnsi="GHEA Grapalat"/>
          <w:b/>
          <w:bCs/>
          <w:i/>
        </w:rPr>
        <w:t>Для 2-го лота — лицензия не ниже 3-го класса по следующим направлениям:</w:t>
      </w:r>
    </w:p>
    <w:p w14:paraId="5D01CB23" w14:textId="77777777" w:rsidR="002D5DAD" w:rsidRPr="002D5DAD" w:rsidRDefault="002D5DAD">
      <w:pPr>
        <w:numPr>
          <w:ilvl w:val="0"/>
          <w:numId w:val="11"/>
        </w:numPr>
        <w:rPr>
          <w:rFonts w:ascii="GHEA Grapalat" w:hAnsi="GHEA Grapalat"/>
          <w:i/>
          <w:lang w:val="en-US"/>
        </w:rPr>
      </w:pPr>
      <w:proofErr w:type="spellStart"/>
      <w:r w:rsidRPr="002D5DAD">
        <w:rPr>
          <w:rFonts w:ascii="GHEA Grapalat" w:hAnsi="GHEA Grapalat"/>
          <w:i/>
          <w:lang w:val="en-US"/>
        </w:rPr>
        <w:t>жилые</w:t>
      </w:r>
      <w:proofErr w:type="spellEnd"/>
      <w:r w:rsidRPr="002D5DAD">
        <w:rPr>
          <w:rFonts w:ascii="GHEA Grapalat" w:hAnsi="GHEA Grapalat"/>
          <w:i/>
          <w:lang w:val="en-US"/>
        </w:rPr>
        <w:t xml:space="preserve">, </w:t>
      </w:r>
      <w:proofErr w:type="spellStart"/>
      <w:r w:rsidRPr="002D5DAD">
        <w:rPr>
          <w:rFonts w:ascii="GHEA Grapalat" w:hAnsi="GHEA Grapalat"/>
          <w:i/>
          <w:lang w:val="en-US"/>
        </w:rPr>
        <w:t>общественные</w:t>
      </w:r>
      <w:proofErr w:type="spellEnd"/>
      <w:r w:rsidRPr="002D5DAD">
        <w:rPr>
          <w:rFonts w:ascii="GHEA Grapalat" w:hAnsi="GHEA Grapalat"/>
          <w:i/>
          <w:lang w:val="en-US"/>
        </w:rPr>
        <w:t xml:space="preserve"> и </w:t>
      </w:r>
      <w:proofErr w:type="spellStart"/>
      <w:r w:rsidRPr="002D5DAD">
        <w:rPr>
          <w:rFonts w:ascii="GHEA Grapalat" w:hAnsi="GHEA Grapalat"/>
          <w:i/>
          <w:lang w:val="en-US"/>
        </w:rPr>
        <w:t>производственные</w:t>
      </w:r>
      <w:proofErr w:type="spellEnd"/>
      <w:r w:rsidRPr="002D5DAD">
        <w:rPr>
          <w:rFonts w:ascii="GHEA Grapalat" w:hAnsi="GHEA Grapalat"/>
          <w:i/>
          <w:lang w:val="en-US"/>
        </w:rPr>
        <w:t xml:space="preserve"> </w:t>
      </w:r>
      <w:proofErr w:type="spellStart"/>
      <w:r w:rsidRPr="002D5DAD">
        <w:rPr>
          <w:rFonts w:ascii="GHEA Grapalat" w:hAnsi="GHEA Grapalat"/>
          <w:i/>
          <w:lang w:val="en-US"/>
        </w:rPr>
        <w:t>здания</w:t>
      </w:r>
      <w:proofErr w:type="spellEnd"/>
    </w:p>
    <w:p w14:paraId="28DAE079" w14:textId="77777777" w:rsidR="002D5DAD" w:rsidRPr="002D5DAD" w:rsidRDefault="002D5DAD">
      <w:pPr>
        <w:numPr>
          <w:ilvl w:val="0"/>
          <w:numId w:val="11"/>
        </w:numPr>
        <w:rPr>
          <w:rFonts w:ascii="GHEA Grapalat" w:hAnsi="GHEA Grapalat"/>
          <w:i/>
          <w:lang w:val="en-US"/>
        </w:rPr>
      </w:pPr>
      <w:proofErr w:type="spellStart"/>
      <w:r w:rsidRPr="002D5DAD">
        <w:rPr>
          <w:rFonts w:ascii="GHEA Grapalat" w:hAnsi="GHEA Grapalat"/>
          <w:i/>
          <w:lang w:val="en-US"/>
        </w:rPr>
        <w:t>энергетика</w:t>
      </w:r>
      <w:proofErr w:type="spellEnd"/>
    </w:p>
    <w:p w14:paraId="6FE244DE" w14:textId="77777777" w:rsidR="002D5DAD" w:rsidRPr="002D5DAD" w:rsidRDefault="002D5DAD" w:rsidP="002D5DAD">
      <w:pPr>
        <w:rPr>
          <w:rFonts w:ascii="GHEA Grapalat" w:hAnsi="GHEA Grapalat"/>
          <w:i/>
        </w:rPr>
      </w:pPr>
      <w:r w:rsidRPr="002D5DAD">
        <w:rPr>
          <w:rFonts w:ascii="GHEA Grapalat" w:hAnsi="GHEA Grapalat"/>
          <w:b/>
          <w:bCs/>
          <w:i/>
        </w:rPr>
        <w:t>Для 3-го лота — лицензия не ниже 3-го класса по следующим направлениям:</w:t>
      </w:r>
    </w:p>
    <w:p w14:paraId="5678DA5B" w14:textId="77777777" w:rsidR="002D5DAD" w:rsidRPr="002D5DAD" w:rsidRDefault="002D5DAD">
      <w:pPr>
        <w:numPr>
          <w:ilvl w:val="0"/>
          <w:numId w:val="12"/>
        </w:numPr>
        <w:rPr>
          <w:rFonts w:ascii="GHEA Grapalat" w:hAnsi="GHEA Grapalat"/>
          <w:i/>
          <w:lang w:val="en-US"/>
        </w:rPr>
      </w:pPr>
      <w:proofErr w:type="spellStart"/>
      <w:r w:rsidRPr="002D5DAD">
        <w:rPr>
          <w:rFonts w:ascii="GHEA Grapalat" w:hAnsi="GHEA Grapalat"/>
          <w:i/>
          <w:lang w:val="en-US"/>
        </w:rPr>
        <w:t>жилые</w:t>
      </w:r>
      <w:proofErr w:type="spellEnd"/>
      <w:r w:rsidRPr="002D5DAD">
        <w:rPr>
          <w:rFonts w:ascii="GHEA Grapalat" w:hAnsi="GHEA Grapalat"/>
          <w:i/>
          <w:lang w:val="en-US"/>
        </w:rPr>
        <w:t xml:space="preserve">, </w:t>
      </w:r>
      <w:proofErr w:type="spellStart"/>
      <w:r w:rsidRPr="002D5DAD">
        <w:rPr>
          <w:rFonts w:ascii="GHEA Grapalat" w:hAnsi="GHEA Grapalat"/>
          <w:i/>
          <w:lang w:val="en-US"/>
        </w:rPr>
        <w:t>общественные</w:t>
      </w:r>
      <w:proofErr w:type="spellEnd"/>
      <w:r w:rsidRPr="002D5DAD">
        <w:rPr>
          <w:rFonts w:ascii="GHEA Grapalat" w:hAnsi="GHEA Grapalat"/>
          <w:i/>
          <w:lang w:val="en-US"/>
        </w:rPr>
        <w:t xml:space="preserve"> и </w:t>
      </w:r>
      <w:proofErr w:type="spellStart"/>
      <w:r w:rsidRPr="002D5DAD">
        <w:rPr>
          <w:rFonts w:ascii="GHEA Grapalat" w:hAnsi="GHEA Grapalat"/>
          <w:i/>
          <w:lang w:val="en-US"/>
        </w:rPr>
        <w:t>производственные</w:t>
      </w:r>
      <w:proofErr w:type="spellEnd"/>
      <w:r w:rsidRPr="002D5DAD">
        <w:rPr>
          <w:rFonts w:ascii="GHEA Grapalat" w:hAnsi="GHEA Grapalat"/>
          <w:i/>
          <w:lang w:val="en-US"/>
        </w:rPr>
        <w:t xml:space="preserve"> </w:t>
      </w:r>
      <w:proofErr w:type="spellStart"/>
      <w:r w:rsidRPr="002D5DAD">
        <w:rPr>
          <w:rFonts w:ascii="GHEA Grapalat" w:hAnsi="GHEA Grapalat"/>
          <w:i/>
          <w:lang w:val="en-US"/>
        </w:rPr>
        <w:t>здания</w:t>
      </w:r>
      <w:proofErr w:type="spellEnd"/>
    </w:p>
    <w:p w14:paraId="755DA980" w14:textId="77777777" w:rsidR="002D5DAD" w:rsidRPr="002D5DAD" w:rsidRDefault="002D5DAD">
      <w:pPr>
        <w:numPr>
          <w:ilvl w:val="0"/>
          <w:numId w:val="12"/>
        </w:numPr>
        <w:rPr>
          <w:rFonts w:ascii="GHEA Grapalat" w:hAnsi="GHEA Grapalat"/>
          <w:i/>
          <w:lang w:val="en-US"/>
        </w:rPr>
      </w:pPr>
      <w:proofErr w:type="spellStart"/>
      <w:r w:rsidRPr="002D5DAD">
        <w:rPr>
          <w:rFonts w:ascii="GHEA Grapalat" w:hAnsi="GHEA Grapalat"/>
          <w:i/>
          <w:lang w:val="en-US"/>
        </w:rPr>
        <w:t>энергетика</w:t>
      </w:r>
      <w:proofErr w:type="spellEnd"/>
    </w:p>
    <w:p w14:paraId="253C888A" w14:textId="77777777" w:rsidR="002D5DAD" w:rsidRPr="002D5DAD" w:rsidRDefault="002D5DAD">
      <w:pPr>
        <w:numPr>
          <w:ilvl w:val="0"/>
          <w:numId w:val="12"/>
        </w:numPr>
        <w:rPr>
          <w:rFonts w:ascii="GHEA Grapalat" w:hAnsi="GHEA Grapalat"/>
          <w:i/>
          <w:lang w:val="en-US"/>
        </w:rPr>
      </w:pPr>
      <w:proofErr w:type="spellStart"/>
      <w:r w:rsidRPr="002D5DAD">
        <w:rPr>
          <w:rFonts w:ascii="GHEA Grapalat" w:hAnsi="GHEA Grapalat"/>
          <w:i/>
          <w:lang w:val="en-US"/>
        </w:rPr>
        <w:t>гидротехнические</w:t>
      </w:r>
      <w:proofErr w:type="spellEnd"/>
      <w:r w:rsidRPr="002D5DAD">
        <w:rPr>
          <w:rFonts w:ascii="GHEA Grapalat" w:hAnsi="GHEA Grapalat"/>
          <w:i/>
          <w:lang w:val="en-US"/>
        </w:rPr>
        <w:t xml:space="preserve"> </w:t>
      </w:r>
      <w:proofErr w:type="spellStart"/>
      <w:r w:rsidRPr="002D5DAD">
        <w:rPr>
          <w:rFonts w:ascii="GHEA Grapalat" w:hAnsi="GHEA Grapalat"/>
          <w:i/>
          <w:lang w:val="en-US"/>
        </w:rPr>
        <w:t>сооружения</w:t>
      </w:r>
      <w:proofErr w:type="spellEnd"/>
    </w:p>
    <w:p w14:paraId="1E4EE57C" w14:textId="77777777" w:rsidR="002D5DAD" w:rsidRPr="002D5DAD" w:rsidRDefault="002D5DAD" w:rsidP="002D5DAD">
      <w:pPr>
        <w:rPr>
          <w:rFonts w:ascii="GHEA Grapalat" w:hAnsi="GHEA Grapalat"/>
          <w:i/>
        </w:rPr>
      </w:pPr>
      <w:r w:rsidRPr="002D5DAD">
        <w:rPr>
          <w:rFonts w:ascii="GHEA Grapalat" w:hAnsi="GHEA Grapalat"/>
          <w:b/>
          <w:bCs/>
          <w:i/>
        </w:rPr>
        <w:t>Для 4-го лота — лицензия не ниже 3-го класса по следующим направлениям:</w:t>
      </w:r>
    </w:p>
    <w:p w14:paraId="53C6873C" w14:textId="77777777" w:rsidR="002D5DAD" w:rsidRPr="002D5DAD" w:rsidRDefault="002D5DAD">
      <w:pPr>
        <w:numPr>
          <w:ilvl w:val="0"/>
          <w:numId w:val="13"/>
        </w:numPr>
        <w:rPr>
          <w:rFonts w:ascii="GHEA Grapalat" w:hAnsi="GHEA Grapalat"/>
          <w:i/>
          <w:lang w:val="en-US"/>
        </w:rPr>
      </w:pPr>
      <w:proofErr w:type="spellStart"/>
      <w:r w:rsidRPr="002D5DAD">
        <w:rPr>
          <w:rFonts w:ascii="GHEA Grapalat" w:hAnsi="GHEA Grapalat"/>
          <w:i/>
          <w:lang w:val="en-US"/>
        </w:rPr>
        <w:t>жилые</w:t>
      </w:r>
      <w:proofErr w:type="spellEnd"/>
      <w:r w:rsidRPr="002D5DAD">
        <w:rPr>
          <w:rFonts w:ascii="GHEA Grapalat" w:hAnsi="GHEA Grapalat"/>
          <w:i/>
          <w:lang w:val="en-US"/>
        </w:rPr>
        <w:t xml:space="preserve">, </w:t>
      </w:r>
      <w:proofErr w:type="spellStart"/>
      <w:r w:rsidRPr="002D5DAD">
        <w:rPr>
          <w:rFonts w:ascii="GHEA Grapalat" w:hAnsi="GHEA Grapalat"/>
          <w:i/>
          <w:lang w:val="en-US"/>
        </w:rPr>
        <w:t>общественные</w:t>
      </w:r>
      <w:proofErr w:type="spellEnd"/>
      <w:r w:rsidRPr="002D5DAD">
        <w:rPr>
          <w:rFonts w:ascii="GHEA Grapalat" w:hAnsi="GHEA Grapalat"/>
          <w:i/>
          <w:lang w:val="en-US"/>
        </w:rPr>
        <w:t xml:space="preserve"> и </w:t>
      </w:r>
      <w:proofErr w:type="spellStart"/>
      <w:r w:rsidRPr="002D5DAD">
        <w:rPr>
          <w:rFonts w:ascii="GHEA Grapalat" w:hAnsi="GHEA Grapalat"/>
          <w:i/>
          <w:lang w:val="en-US"/>
        </w:rPr>
        <w:t>производственные</w:t>
      </w:r>
      <w:proofErr w:type="spellEnd"/>
      <w:r w:rsidRPr="002D5DAD">
        <w:rPr>
          <w:rFonts w:ascii="GHEA Grapalat" w:hAnsi="GHEA Grapalat"/>
          <w:i/>
          <w:lang w:val="en-US"/>
        </w:rPr>
        <w:t xml:space="preserve"> </w:t>
      </w:r>
      <w:proofErr w:type="spellStart"/>
      <w:r w:rsidRPr="002D5DAD">
        <w:rPr>
          <w:rFonts w:ascii="GHEA Grapalat" w:hAnsi="GHEA Grapalat"/>
          <w:i/>
          <w:lang w:val="en-US"/>
        </w:rPr>
        <w:t>здания</w:t>
      </w:r>
      <w:proofErr w:type="spellEnd"/>
    </w:p>
    <w:p w14:paraId="023EE3B0" w14:textId="77777777" w:rsidR="002D5DAD" w:rsidRPr="002D5DAD" w:rsidRDefault="002D5DAD">
      <w:pPr>
        <w:numPr>
          <w:ilvl w:val="0"/>
          <w:numId w:val="13"/>
        </w:numPr>
        <w:rPr>
          <w:rFonts w:ascii="GHEA Grapalat" w:hAnsi="GHEA Grapalat"/>
          <w:i/>
          <w:lang w:val="en-US"/>
        </w:rPr>
      </w:pPr>
      <w:proofErr w:type="spellStart"/>
      <w:r w:rsidRPr="002D5DAD">
        <w:rPr>
          <w:rFonts w:ascii="GHEA Grapalat" w:hAnsi="GHEA Grapalat"/>
          <w:i/>
          <w:lang w:val="en-US"/>
        </w:rPr>
        <w:t>энергетика</w:t>
      </w:r>
      <w:proofErr w:type="spellEnd"/>
    </w:p>
    <w:p w14:paraId="41B19714" w14:textId="77777777" w:rsidR="002D5DAD" w:rsidRPr="002D5DAD" w:rsidRDefault="002D5DAD">
      <w:pPr>
        <w:numPr>
          <w:ilvl w:val="0"/>
          <w:numId w:val="13"/>
        </w:numPr>
        <w:rPr>
          <w:rFonts w:ascii="GHEA Grapalat" w:hAnsi="GHEA Grapalat"/>
          <w:i/>
          <w:lang w:val="en-US"/>
        </w:rPr>
      </w:pPr>
      <w:proofErr w:type="spellStart"/>
      <w:r w:rsidRPr="002D5DAD">
        <w:rPr>
          <w:rFonts w:ascii="GHEA Grapalat" w:hAnsi="GHEA Grapalat"/>
          <w:i/>
          <w:lang w:val="en-US"/>
        </w:rPr>
        <w:t>гидротехнические</w:t>
      </w:r>
      <w:proofErr w:type="spellEnd"/>
      <w:r w:rsidRPr="002D5DAD">
        <w:rPr>
          <w:rFonts w:ascii="GHEA Grapalat" w:hAnsi="GHEA Grapalat"/>
          <w:i/>
          <w:lang w:val="en-US"/>
        </w:rPr>
        <w:t xml:space="preserve"> </w:t>
      </w:r>
      <w:proofErr w:type="spellStart"/>
      <w:r w:rsidRPr="002D5DAD">
        <w:rPr>
          <w:rFonts w:ascii="GHEA Grapalat" w:hAnsi="GHEA Grapalat"/>
          <w:i/>
          <w:lang w:val="en-US"/>
        </w:rPr>
        <w:t>сооружения</w:t>
      </w:r>
      <w:proofErr w:type="spellEnd"/>
    </w:p>
    <w:p w14:paraId="3817ED71" w14:textId="77777777" w:rsidR="002D5DAD" w:rsidRPr="002D5DAD" w:rsidRDefault="002D5DAD" w:rsidP="00CF49BC">
      <w:pPr>
        <w:jc w:val="center"/>
        <w:rPr>
          <w:rFonts w:ascii="GHEA Grapalat" w:hAnsi="GHEA Grapalat"/>
          <w:i/>
          <w:lang w:val="hy-AM"/>
        </w:rPr>
      </w:pPr>
    </w:p>
    <w:p w14:paraId="2741D83E" w14:textId="241183A3" w:rsidR="00903ECF" w:rsidRDefault="00903ECF" w:rsidP="00CF49BC">
      <w:pPr>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903ECF" w:rsidRPr="009F3DC7" w14:paraId="57849BE0" w14:textId="77777777" w:rsidTr="00014A86">
        <w:trPr>
          <w:jc w:val="center"/>
        </w:trPr>
        <w:tc>
          <w:tcPr>
            <w:tcW w:w="4536" w:type="dxa"/>
          </w:tcPr>
          <w:p w14:paraId="06DBAF80" w14:textId="77777777" w:rsidR="00903ECF" w:rsidRPr="009F3DC7" w:rsidRDefault="00903ECF" w:rsidP="00014A8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34E8743A" w14:textId="77777777" w:rsidR="00903ECF" w:rsidRPr="00862ABD" w:rsidRDefault="00903ECF" w:rsidP="00014A86">
            <w:pPr>
              <w:widowControl w:val="0"/>
              <w:jc w:val="center"/>
              <w:rPr>
                <w:rFonts w:ascii="GHEA Grapalat" w:hAnsi="GHEA Grapalat"/>
                <w:lang w:val="en-US"/>
              </w:rPr>
            </w:pPr>
            <w:r>
              <w:rPr>
                <w:rFonts w:ascii="GHEA Grapalat" w:hAnsi="GHEA Grapalat"/>
                <w:lang w:val="en-US"/>
              </w:rPr>
              <w:t>______________________</w:t>
            </w:r>
          </w:p>
          <w:p w14:paraId="54BFADC9" w14:textId="77777777" w:rsidR="00903ECF" w:rsidRPr="00EF2876" w:rsidRDefault="00903ECF" w:rsidP="00014A8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587AD441" w14:textId="77777777" w:rsidR="00903ECF" w:rsidRPr="009F3DC7" w:rsidRDefault="00903ECF" w:rsidP="00014A8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B2DB274" w14:textId="77777777" w:rsidR="00903ECF" w:rsidRPr="009F3DC7" w:rsidRDefault="00903ECF" w:rsidP="00014A86">
            <w:pPr>
              <w:widowControl w:val="0"/>
              <w:spacing w:after="160" w:line="360" w:lineRule="auto"/>
              <w:jc w:val="center"/>
              <w:rPr>
                <w:rFonts w:ascii="GHEA Grapalat" w:hAnsi="GHEA Grapalat"/>
              </w:rPr>
            </w:pPr>
          </w:p>
        </w:tc>
        <w:tc>
          <w:tcPr>
            <w:tcW w:w="4343" w:type="dxa"/>
          </w:tcPr>
          <w:p w14:paraId="2323FB1D" w14:textId="77777777" w:rsidR="00903ECF" w:rsidRPr="009F3DC7" w:rsidRDefault="00903ECF" w:rsidP="00014A8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36653B76" w14:textId="77777777" w:rsidR="00903ECF" w:rsidRPr="00862ABD" w:rsidRDefault="00903ECF" w:rsidP="00014A86">
            <w:pPr>
              <w:widowControl w:val="0"/>
              <w:jc w:val="center"/>
              <w:rPr>
                <w:rFonts w:ascii="GHEA Grapalat" w:hAnsi="GHEA Grapalat"/>
                <w:lang w:val="en-US"/>
              </w:rPr>
            </w:pPr>
            <w:r>
              <w:rPr>
                <w:rFonts w:ascii="GHEA Grapalat" w:hAnsi="GHEA Grapalat"/>
                <w:lang w:val="en-US"/>
              </w:rPr>
              <w:t>___________________</w:t>
            </w:r>
          </w:p>
          <w:p w14:paraId="64A6F2FC" w14:textId="77777777" w:rsidR="00903ECF" w:rsidRPr="00EF2876" w:rsidRDefault="00903ECF" w:rsidP="00014A8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73C49492" w14:textId="77777777" w:rsidR="00903ECF" w:rsidRPr="009F3DC7" w:rsidRDefault="00903ECF" w:rsidP="00014A86">
            <w:pPr>
              <w:widowControl w:val="0"/>
              <w:spacing w:after="160" w:line="360" w:lineRule="auto"/>
              <w:jc w:val="center"/>
              <w:rPr>
                <w:rFonts w:ascii="GHEA Grapalat" w:hAnsi="GHEA Grapalat"/>
              </w:rPr>
            </w:pPr>
            <w:r w:rsidRPr="009F3DC7">
              <w:rPr>
                <w:rFonts w:ascii="GHEA Grapalat" w:hAnsi="GHEA Grapalat"/>
              </w:rPr>
              <w:t>М. П.</w:t>
            </w:r>
          </w:p>
        </w:tc>
      </w:tr>
    </w:tbl>
    <w:p w14:paraId="3F4D32A2" w14:textId="77777777" w:rsidR="00AB7E88" w:rsidRDefault="00AB7E88" w:rsidP="002219F1">
      <w:pPr>
        <w:rPr>
          <w:rFonts w:ascii="GHEA Grapalat" w:hAnsi="GHEA Grapalat"/>
          <w:i/>
          <w:lang w:val="hy-AM"/>
        </w:rPr>
      </w:pPr>
    </w:p>
    <w:p w14:paraId="124EA48F" w14:textId="77777777" w:rsidR="002D5DAD" w:rsidRDefault="002D5DAD" w:rsidP="002219F1">
      <w:pPr>
        <w:rPr>
          <w:rFonts w:ascii="GHEA Grapalat" w:hAnsi="GHEA Grapalat"/>
          <w:i/>
          <w:lang w:val="hy-AM"/>
        </w:rPr>
      </w:pPr>
    </w:p>
    <w:p w14:paraId="52D72149" w14:textId="77777777" w:rsidR="002D5DAD" w:rsidRDefault="002D5DAD" w:rsidP="002219F1">
      <w:pPr>
        <w:rPr>
          <w:rFonts w:ascii="GHEA Grapalat" w:hAnsi="GHEA Grapalat"/>
          <w:i/>
          <w:lang w:val="hy-AM"/>
        </w:rPr>
      </w:pPr>
    </w:p>
    <w:p w14:paraId="7914D9AD" w14:textId="77777777" w:rsidR="002D5DAD" w:rsidRDefault="002D5DAD" w:rsidP="002219F1">
      <w:pPr>
        <w:rPr>
          <w:rFonts w:ascii="GHEA Grapalat" w:hAnsi="GHEA Grapalat"/>
          <w:i/>
          <w:lang w:val="hy-AM"/>
        </w:rPr>
      </w:pPr>
    </w:p>
    <w:p w14:paraId="1A1713F1" w14:textId="77777777" w:rsidR="002D5DAD" w:rsidRDefault="002D5DAD" w:rsidP="002219F1">
      <w:pPr>
        <w:rPr>
          <w:rFonts w:ascii="GHEA Grapalat" w:hAnsi="GHEA Grapalat"/>
          <w:i/>
          <w:lang w:val="hy-AM"/>
        </w:rPr>
      </w:pPr>
    </w:p>
    <w:p w14:paraId="6CF79615" w14:textId="77777777" w:rsidR="002D5DAD" w:rsidRDefault="002D5DAD" w:rsidP="002219F1">
      <w:pPr>
        <w:rPr>
          <w:rFonts w:ascii="GHEA Grapalat" w:hAnsi="GHEA Grapalat"/>
          <w:i/>
          <w:lang w:val="hy-AM"/>
        </w:rPr>
      </w:pPr>
    </w:p>
    <w:p w14:paraId="16FBB305" w14:textId="77777777" w:rsidR="002D5DAD" w:rsidRDefault="002D5DAD" w:rsidP="002219F1">
      <w:pPr>
        <w:rPr>
          <w:rFonts w:ascii="GHEA Grapalat" w:hAnsi="GHEA Grapalat"/>
          <w:i/>
          <w:lang w:val="hy-AM"/>
        </w:rPr>
      </w:pPr>
    </w:p>
    <w:p w14:paraId="5CA20096" w14:textId="77777777" w:rsidR="002D5DAD" w:rsidRDefault="002D5DAD" w:rsidP="002219F1">
      <w:pPr>
        <w:rPr>
          <w:rFonts w:ascii="GHEA Grapalat" w:hAnsi="GHEA Grapalat"/>
          <w:i/>
          <w:lang w:val="hy-AM"/>
        </w:rPr>
      </w:pPr>
    </w:p>
    <w:p w14:paraId="0B5C89C3" w14:textId="77777777" w:rsidR="002D5DAD" w:rsidRDefault="002D5DAD" w:rsidP="002219F1">
      <w:pPr>
        <w:rPr>
          <w:rFonts w:ascii="GHEA Grapalat" w:hAnsi="GHEA Grapalat"/>
          <w:i/>
          <w:lang w:val="hy-AM"/>
        </w:rPr>
      </w:pPr>
    </w:p>
    <w:p w14:paraId="2456970D" w14:textId="77777777" w:rsidR="002D5DAD" w:rsidRDefault="002D5DAD" w:rsidP="002219F1">
      <w:pPr>
        <w:rPr>
          <w:rFonts w:ascii="GHEA Grapalat" w:hAnsi="GHEA Grapalat"/>
          <w:i/>
          <w:lang w:val="hy-AM"/>
        </w:rPr>
      </w:pPr>
    </w:p>
    <w:p w14:paraId="3CC13956" w14:textId="77777777" w:rsidR="002D5DAD" w:rsidRDefault="002D5DAD" w:rsidP="002219F1">
      <w:pPr>
        <w:rPr>
          <w:rFonts w:ascii="GHEA Grapalat" w:hAnsi="GHEA Grapalat"/>
          <w:i/>
          <w:lang w:val="hy-AM"/>
        </w:rPr>
      </w:pPr>
    </w:p>
    <w:p w14:paraId="69099C48" w14:textId="77777777" w:rsidR="002D5DAD" w:rsidRDefault="002D5DAD" w:rsidP="002219F1">
      <w:pPr>
        <w:rPr>
          <w:rFonts w:ascii="GHEA Grapalat" w:hAnsi="GHEA Grapalat"/>
          <w:i/>
          <w:lang w:val="hy-AM"/>
        </w:rPr>
      </w:pPr>
    </w:p>
    <w:p w14:paraId="6F3BDB8C" w14:textId="77777777" w:rsidR="002D5DAD" w:rsidRPr="002D5DAD" w:rsidRDefault="002D5DAD" w:rsidP="002219F1">
      <w:pPr>
        <w:rPr>
          <w:rFonts w:ascii="GHEA Grapalat" w:hAnsi="GHEA Grapalat"/>
          <w:i/>
          <w:lang w:val="hy-AM"/>
        </w:rPr>
      </w:pPr>
    </w:p>
    <w:p w14:paraId="10729A07" w14:textId="324F098A" w:rsidR="00BB28C8" w:rsidRPr="009F3DC7" w:rsidRDefault="00BB28C8" w:rsidP="00E71B18">
      <w:pPr>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54238E4F"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73174F14" w14:textId="5A4824D1"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CF49BC" w:rsidRPr="00CF49BC">
        <w:rPr>
          <w:rFonts w:ascii="GHEA Grapalat" w:hAnsi="GHEA Grapalat"/>
          <w:b/>
          <w:bCs/>
          <w:i/>
          <w:iCs/>
        </w:rPr>
        <w:t>"РАБОТЫ ПО БЛАГОУСТРОЙСТВУ ПРИДОМОВЫХ ТЕРРИТОРИЙ В АДМИНИСТРАТИВНОМ РАЙОНЕ КАНАКЕР-ЗЕЙТУН ГОРОДА ЕРЕВАНА"</w:t>
      </w:r>
    </w:p>
    <w:tbl>
      <w:tblPr>
        <w:tblW w:w="10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592"/>
        <w:gridCol w:w="1981"/>
      </w:tblGrid>
      <w:tr w:rsidR="00BB28C8" w:rsidRPr="009F3DC7" w14:paraId="3B0B6619" w14:textId="77777777" w:rsidTr="00CF49BC">
        <w:trPr>
          <w:cantSplit/>
          <w:jc w:val="center"/>
        </w:trPr>
        <w:tc>
          <w:tcPr>
            <w:tcW w:w="816" w:type="dxa"/>
            <w:vMerge w:val="restart"/>
            <w:vAlign w:val="center"/>
          </w:tcPr>
          <w:p w14:paraId="60419F0F"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573" w:type="dxa"/>
            <w:gridSpan w:val="2"/>
            <w:vAlign w:val="center"/>
          </w:tcPr>
          <w:p w14:paraId="6D96536D"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7"/>
              <w:t>**</w:t>
            </w:r>
          </w:p>
        </w:tc>
      </w:tr>
      <w:tr w:rsidR="00BB28C8" w:rsidRPr="009F3DC7" w14:paraId="25F1DA24" w14:textId="77777777" w:rsidTr="00CF49BC">
        <w:trPr>
          <w:cantSplit/>
          <w:trHeight w:val="586"/>
          <w:jc w:val="center"/>
        </w:trPr>
        <w:tc>
          <w:tcPr>
            <w:tcW w:w="816" w:type="dxa"/>
            <w:vMerge/>
            <w:vAlign w:val="center"/>
          </w:tcPr>
          <w:p w14:paraId="3F589D55" w14:textId="77777777" w:rsidR="00BB28C8" w:rsidRPr="00517562" w:rsidRDefault="00BB28C8" w:rsidP="003D2146">
            <w:pPr>
              <w:widowControl w:val="0"/>
              <w:spacing w:after="120"/>
              <w:jc w:val="both"/>
              <w:rPr>
                <w:rFonts w:ascii="GHEA Grapalat" w:hAnsi="GHEA Grapalat"/>
                <w:sz w:val="20"/>
                <w:szCs w:val="20"/>
              </w:rPr>
            </w:pPr>
          </w:p>
        </w:tc>
        <w:tc>
          <w:tcPr>
            <w:tcW w:w="4142" w:type="dxa"/>
            <w:vMerge/>
          </w:tcPr>
          <w:p w14:paraId="45988DF6" w14:textId="77777777" w:rsidR="00BB28C8" w:rsidRPr="00517562" w:rsidRDefault="00BB28C8" w:rsidP="003D2146">
            <w:pPr>
              <w:widowControl w:val="0"/>
              <w:spacing w:after="120"/>
              <w:rPr>
                <w:rFonts w:ascii="GHEA Grapalat" w:hAnsi="GHEA Grapalat"/>
                <w:sz w:val="20"/>
                <w:szCs w:val="20"/>
              </w:rPr>
            </w:pPr>
          </w:p>
        </w:tc>
        <w:tc>
          <w:tcPr>
            <w:tcW w:w="3592" w:type="dxa"/>
            <w:vAlign w:val="center"/>
          </w:tcPr>
          <w:p w14:paraId="088AE62B"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2219F1" w:rsidRPr="009F3DC7" w14:paraId="7DFF6DC1" w14:textId="77777777" w:rsidTr="00CF49BC">
        <w:trPr>
          <w:trHeight w:val="586"/>
          <w:jc w:val="center"/>
        </w:trPr>
        <w:tc>
          <w:tcPr>
            <w:tcW w:w="816" w:type="dxa"/>
            <w:vAlign w:val="center"/>
          </w:tcPr>
          <w:p w14:paraId="0B08565D" w14:textId="2030A33F" w:rsidR="002219F1" w:rsidRPr="00521B73" w:rsidRDefault="002219F1" w:rsidP="002219F1">
            <w:pPr>
              <w:widowControl w:val="0"/>
              <w:spacing w:after="12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59E5E947" w14:textId="5F52E12C" w:rsidR="002219F1" w:rsidRPr="00782CAE" w:rsidRDefault="002219F1" w:rsidP="002219F1">
            <w:pPr>
              <w:widowControl w:val="0"/>
              <w:spacing w:after="120"/>
              <w:jc w:val="center"/>
              <w:rPr>
                <w:rFonts w:ascii="GHEA Grapalat" w:hAnsi="GHEA Grapalat"/>
                <w:sz w:val="22"/>
                <w:szCs w:val="22"/>
              </w:rPr>
            </w:pPr>
            <w:r w:rsidRPr="002219F1">
              <w:rPr>
                <w:rFonts w:ascii="GHEA Grapalat" w:hAnsi="GHEA Grapalat" w:cs="Calibri"/>
                <w:color w:val="000000"/>
                <w:sz w:val="20"/>
                <w:szCs w:val="20"/>
              </w:rPr>
              <w:t>Работы по благоустройству территории перед зданием по адресу: улица К. Ульнеци, 1, тупик, административный район Канакер-Зейтун, Ереван.</w:t>
            </w:r>
          </w:p>
        </w:tc>
        <w:tc>
          <w:tcPr>
            <w:tcW w:w="3592" w:type="dxa"/>
          </w:tcPr>
          <w:p w14:paraId="643336AC" w14:textId="43EBA57E" w:rsidR="002219F1" w:rsidRPr="002219F1" w:rsidRDefault="002219F1" w:rsidP="002219F1">
            <w:pPr>
              <w:widowControl w:val="0"/>
              <w:spacing w:after="120"/>
              <w:jc w:val="center"/>
              <w:rPr>
                <w:rFonts w:ascii="GHEA Grapalat" w:hAnsi="GHEA Grapalat" w:cs="Calibri"/>
                <w:color w:val="000000"/>
                <w:sz w:val="20"/>
                <w:szCs w:val="20"/>
              </w:rPr>
            </w:pPr>
            <w:r w:rsidRPr="002219F1">
              <w:rPr>
                <w:rFonts w:ascii="GHEA Grapalat" w:hAnsi="GHEA Grapalat" w:cs="Calibri"/>
                <w:color w:val="000000"/>
                <w:sz w:val="20"/>
                <w:szCs w:val="20"/>
              </w:rPr>
              <w:t>Строительные работы, предусмотренные договором, начинаются со дня вступления в силу договора на оказание услуг по техническому надзору.</w:t>
            </w:r>
          </w:p>
        </w:tc>
        <w:tc>
          <w:tcPr>
            <w:tcW w:w="1980" w:type="dxa"/>
            <w:vAlign w:val="center"/>
          </w:tcPr>
          <w:p w14:paraId="1BC55FF8" w14:textId="36F8A716" w:rsidR="002219F1" w:rsidRPr="002219F1" w:rsidRDefault="002219F1" w:rsidP="002219F1">
            <w:pPr>
              <w:widowControl w:val="0"/>
              <w:spacing w:after="120"/>
              <w:jc w:val="center"/>
              <w:rPr>
                <w:rFonts w:ascii="GHEA Grapalat" w:hAnsi="GHEA Grapalat" w:cs="Calibri"/>
                <w:color w:val="000000"/>
                <w:sz w:val="20"/>
                <w:szCs w:val="20"/>
              </w:rPr>
            </w:pPr>
            <w:r w:rsidRPr="002219F1">
              <w:rPr>
                <w:rFonts w:ascii="GHEA Grapalat" w:hAnsi="GHEA Grapalat" w:cs="Calibri"/>
                <w:color w:val="000000"/>
                <w:sz w:val="20"/>
                <w:szCs w:val="20"/>
              </w:rPr>
              <w:t>до 90-ого календарного дня включительно</w:t>
            </w:r>
          </w:p>
        </w:tc>
      </w:tr>
      <w:tr w:rsidR="002219F1" w:rsidRPr="009F3DC7" w14:paraId="3BEC4C34" w14:textId="77777777" w:rsidTr="00CF49BC">
        <w:trPr>
          <w:trHeight w:val="586"/>
          <w:jc w:val="center"/>
        </w:trPr>
        <w:tc>
          <w:tcPr>
            <w:tcW w:w="816" w:type="dxa"/>
            <w:vAlign w:val="center"/>
          </w:tcPr>
          <w:p w14:paraId="16978794" w14:textId="7C439801" w:rsidR="002219F1" w:rsidRDefault="002219F1" w:rsidP="002219F1">
            <w:pPr>
              <w:widowControl w:val="0"/>
              <w:spacing w:after="120"/>
              <w:jc w:val="center"/>
              <w:rPr>
                <w:rFonts w:ascii="GHEA Grapalat" w:hAnsi="GHEA Grapalat"/>
                <w:sz w:val="20"/>
                <w:szCs w:val="20"/>
                <w:lang w:val="hy-AM"/>
              </w:rPr>
            </w:pPr>
            <w:r>
              <w:rPr>
                <w:rFonts w:ascii="GHEA Grapalat" w:hAnsi="GHEA Grapalat"/>
                <w:sz w:val="20"/>
                <w:szCs w:val="20"/>
                <w:lang w:val="hy-AM"/>
              </w:rPr>
              <w:t>2</w:t>
            </w:r>
          </w:p>
        </w:tc>
        <w:tc>
          <w:tcPr>
            <w:tcW w:w="4142" w:type="dxa"/>
            <w:vAlign w:val="center"/>
          </w:tcPr>
          <w:p w14:paraId="4E39051E" w14:textId="099530ED" w:rsidR="002219F1" w:rsidRDefault="002219F1" w:rsidP="002219F1">
            <w:pPr>
              <w:widowControl w:val="0"/>
              <w:spacing w:after="120"/>
              <w:jc w:val="center"/>
              <w:rPr>
                <w:rFonts w:ascii="GHEA Grapalat" w:hAnsi="GHEA Grapalat" w:cs="Calibri"/>
                <w:color w:val="000000"/>
                <w:sz w:val="20"/>
                <w:szCs w:val="20"/>
              </w:rPr>
            </w:pPr>
            <w:r w:rsidRPr="002219F1">
              <w:rPr>
                <w:rFonts w:ascii="GHEA Grapalat" w:hAnsi="GHEA Grapalat" w:cs="Calibri"/>
                <w:color w:val="000000"/>
                <w:sz w:val="20"/>
                <w:szCs w:val="20"/>
              </w:rPr>
              <w:t>Работы по благоустройству территории, прилегающей к домам № 11, 13, 15, 17, ул. М. Аветисяна, 2-я, административный район Канакер-Зейтун, Ереван.</w:t>
            </w:r>
          </w:p>
        </w:tc>
        <w:tc>
          <w:tcPr>
            <w:tcW w:w="3592" w:type="dxa"/>
          </w:tcPr>
          <w:p w14:paraId="7C862D41" w14:textId="3518CB54" w:rsidR="002219F1" w:rsidRPr="00782CAE" w:rsidRDefault="002219F1" w:rsidP="002219F1">
            <w:pPr>
              <w:widowControl w:val="0"/>
              <w:spacing w:after="120"/>
              <w:jc w:val="center"/>
              <w:rPr>
                <w:rFonts w:ascii="GHEA Grapalat" w:hAnsi="GHEA Grapalat"/>
                <w:sz w:val="22"/>
                <w:szCs w:val="22"/>
              </w:rPr>
            </w:pPr>
            <w:r w:rsidRPr="002219F1">
              <w:rPr>
                <w:rFonts w:ascii="GHEA Grapalat" w:hAnsi="GHEA Grapalat" w:cs="Calibri"/>
                <w:color w:val="000000"/>
                <w:sz w:val="20"/>
                <w:szCs w:val="20"/>
              </w:rPr>
              <w:t>Строительные работы, предусмотренные договором, начинаются со дня вступления в силу договора на оказание услуг по техническому надзору.</w:t>
            </w:r>
          </w:p>
        </w:tc>
        <w:tc>
          <w:tcPr>
            <w:tcW w:w="1980" w:type="dxa"/>
            <w:vAlign w:val="center"/>
          </w:tcPr>
          <w:p w14:paraId="42832341" w14:textId="133D14FC" w:rsidR="002219F1" w:rsidRPr="002A5C59" w:rsidRDefault="002219F1" w:rsidP="002219F1">
            <w:pPr>
              <w:widowControl w:val="0"/>
              <w:spacing w:after="120"/>
              <w:jc w:val="center"/>
              <w:rPr>
                <w:rFonts w:ascii="GHEA Grapalat" w:hAnsi="GHEA Grapalat"/>
                <w:sz w:val="22"/>
                <w:szCs w:val="22"/>
              </w:rPr>
            </w:pPr>
            <w:r w:rsidRPr="002219F1">
              <w:rPr>
                <w:rFonts w:ascii="GHEA Grapalat" w:hAnsi="GHEA Grapalat" w:cs="Calibri"/>
                <w:color w:val="000000"/>
                <w:sz w:val="20"/>
                <w:szCs w:val="20"/>
              </w:rPr>
              <w:t>до 90-ого календарного дня включительно</w:t>
            </w:r>
          </w:p>
        </w:tc>
      </w:tr>
      <w:tr w:rsidR="002219F1" w:rsidRPr="009F3DC7" w14:paraId="782DAA12" w14:textId="77777777" w:rsidTr="00CF49BC">
        <w:trPr>
          <w:trHeight w:val="586"/>
          <w:jc w:val="center"/>
        </w:trPr>
        <w:tc>
          <w:tcPr>
            <w:tcW w:w="816" w:type="dxa"/>
            <w:vAlign w:val="center"/>
          </w:tcPr>
          <w:p w14:paraId="3CA0676C" w14:textId="723EE368" w:rsidR="002219F1" w:rsidRDefault="002219F1" w:rsidP="002219F1">
            <w:pPr>
              <w:widowControl w:val="0"/>
              <w:spacing w:after="120"/>
              <w:jc w:val="center"/>
              <w:rPr>
                <w:rFonts w:ascii="GHEA Grapalat" w:hAnsi="GHEA Grapalat"/>
                <w:sz w:val="20"/>
                <w:szCs w:val="20"/>
                <w:lang w:val="hy-AM"/>
              </w:rPr>
            </w:pPr>
            <w:r>
              <w:rPr>
                <w:rFonts w:ascii="GHEA Grapalat" w:hAnsi="GHEA Grapalat"/>
                <w:sz w:val="20"/>
                <w:szCs w:val="20"/>
                <w:lang w:val="hy-AM"/>
              </w:rPr>
              <w:t>3</w:t>
            </w:r>
          </w:p>
        </w:tc>
        <w:tc>
          <w:tcPr>
            <w:tcW w:w="4142" w:type="dxa"/>
            <w:vAlign w:val="center"/>
          </w:tcPr>
          <w:p w14:paraId="70AC74E5" w14:textId="3B82A2B4" w:rsidR="002219F1" w:rsidRDefault="002219F1" w:rsidP="002219F1">
            <w:pPr>
              <w:widowControl w:val="0"/>
              <w:spacing w:after="120"/>
              <w:jc w:val="center"/>
              <w:rPr>
                <w:rFonts w:ascii="GHEA Grapalat" w:hAnsi="GHEA Grapalat"/>
                <w:color w:val="000000"/>
                <w:sz w:val="22"/>
                <w:szCs w:val="22"/>
              </w:rPr>
            </w:pPr>
            <w:r w:rsidRPr="002219F1">
              <w:rPr>
                <w:rFonts w:ascii="GHEA Grapalat" w:hAnsi="GHEA Grapalat"/>
                <w:color w:val="000000"/>
                <w:sz w:val="20"/>
                <w:szCs w:val="20"/>
              </w:rPr>
              <w:t>Работы по благоустройству территории, прилегающей к дому № 10 по улице Лепсиус в административном районе Канакер-Зейтун города Еревана.</w:t>
            </w:r>
          </w:p>
        </w:tc>
        <w:tc>
          <w:tcPr>
            <w:tcW w:w="3592" w:type="dxa"/>
          </w:tcPr>
          <w:p w14:paraId="230D6D27" w14:textId="4DC3F16A" w:rsidR="002219F1" w:rsidRPr="00782CAE" w:rsidRDefault="002219F1" w:rsidP="002219F1">
            <w:pPr>
              <w:widowControl w:val="0"/>
              <w:spacing w:after="120"/>
              <w:jc w:val="center"/>
              <w:rPr>
                <w:rFonts w:ascii="GHEA Grapalat" w:hAnsi="GHEA Grapalat"/>
                <w:sz w:val="22"/>
                <w:szCs w:val="22"/>
              </w:rPr>
            </w:pPr>
            <w:r w:rsidRPr="002219F1">
              <w:rPr>
                <w:rFonts w:ascii="GHEA Grapalat" w:hAnsi="GHEA Grapalat" w:cs="Calibri"/>
                <w:color w:val="000000"/>
                <w:sz w:val="20"/>
                <w:szCs w:val="20"/>
              </w:rPr>
              <w:t>Строительные работы, предусмотренные договором, начинаются со дня вступления в силу договора на оказание услуг по техническому надзору.</w:t>
            </w:r>
          </w:p>
        </w:tc>
        <w:tc>
          <w:tcPr>
            <w:tcW w:w="1980" w:type="dxa"/>
            <w:vAlign w:val="center"/>
          </w:tcPr>
          <w:p w14:paraId="552143AA" w14:textId="711146CC" w:rsidR="002219F1" w:rsidRPr="002A5C59" w:rsidRDefault="002219F1" w:rsidP="002219F1">
            <w:pPr>
              <w:widowControl w:val="0"/>
              <w:spacing w:after="120"/>
              <w:jc w:val="center"/>
              <w:rPr>
                <w:rFonts w:ascii="GHEA Grapalat" w:hAnsi="GHEA Grapalat"/>
                <w:sz w:val="22"/>
                <w:szCs w:val="22"/>
              </w:rPr>
            </w:pPr>
            <w:r w:rsidRPr="002219F1">
              <w:rPr>
                <w:rFonts w:ascii="GHEA Grapalat" w:hAnsi="GHEA Grapalat" w:cs="Calibri"/>
                <w:color w:val="000000"/>
                <w:sz w:val="20"/>
                <w:szCs w:val="20"/>
              </w:rPr>
              <w:t>до 90-ого календарного дня включительно</w:t>
            </w:r>
          </w:p>
        </w:tc>
      </w:tr>
      <w:tr w:rsidR="002219F1" w:rsidRPr="009F3DC7" w14:paraId="3BF99E69" w14:textId="77777777" w:rsidTr="00CF49BC">
        <w:trPr>
          <w:trHeight w:val="586"/>
          <w:jc w:val="center"/>
        </w:trPr>
        <w:tc>
          <w:tcPr>
            <w:tcW w:w="816" w:type="dxa"/>
            <w:vAlign w:val="center"/>
          </w:tcPr>
          <w:p w14:paraId="22366AA9" w14:textId="71A6EEA3" w:rsidR="002219F1" w:rsidRDefault="002219F1" w:rsidP="002219F1">
            <w:pPr>
              <w:widowControl w:val="0"/>
              <w:spacing w:after="120"/>
              <w:jc w:val="center"/>
              <w:rPr>
                <w:rFonts w:ascii="GHEA Grapalat" w:hAnsi="GHEA Grapalat"/>
                <w:sz w:val="20"/>
                <w:szCs w:val="20"/>
                <w:lang w:val="hy-AM"/>
              </w:rPr>
            </w:pPr>
            <w:r>
              <w:rPr>
                <w:rFonts w:ascii="GHEA Grapalat" w:hAnsi="GHEA Grapalat"/>
                <w:sz w:val="20"/>
                <w:szCs w:val="20"/>
                <w:lang w:val="hy-AM"/>
              </w:rPr>
              <w:t>4</w:t>
            </w:r>
          </w:p>
        </w:tc>
        <w:tc>
          <w:tcPr>
            <w:tcW w:w="4142" w:type="dxa"/>
            <w:vAlign w:val="center"/>
          </w:tcPr>
          <w:p w14:paraId="1CA69FF3" w14:textId="1DA8AC7C" w:rsidR="002219F1" w:rsidRDefault="002219F1" w:rsidP="002219F1">
            <w:pPr>
              <w:widowControl w:val="0"/>
              <w:spacing w:after="120"/>
              <w:jc w:val="center"/>
              <w:rPr>
                <w:rFonts w:ascii="GHEA Grapalat" w:hAnsi="GHEA Grapalat"/>
                <w:color w:val="000000"/>
                <w:sz w:val="22"/>
                <w:szCs w:val="22"/>
              </w:rPr>
            </w:pPr>
            <w:r w:rsidRPr="002219F1">
              <w:rPr>
                <w:rFonts w:ascii="GHEA Grapalat" w:hAnsi="GHEA Grapalat"/>
                <w:color w:val="000000"/>
                <w:sz w:val="20"/>
                <w:szCs w:val="20"/>
              </w:rPr>
              <w:t>Ведутся ремонтные работы перед зданием по адресу: Тигранян, 20, Канакер-Зейтунский административный район Еревана.</w:t>
            </w:r>
          </w:p>
        </w:tc>
        <w:tc>
          <w:tcPr>
            <w:tcW w:w="3592" w:type="dxa"/>
          </w:tcPr>
          <w:p w14:paraId="3F52FCDA" w14:textId="76D0B780" w:rsidR="002219F1" w:rsidRPr="00782CAE" w:rsidRDefault="002219F1" w:rsidP="002219F1">
            <w:pPr>
              <w:widowControl w:val="0"/>
              <w:spacing w:after="120"/>
              <w:jc w:val="center"/>
              <w:rPr>
                <w:rFonts w:ascii="GHEA Grapalat" w:hAnsi="GHEA Grapalat"/>
                <w:sz w:val="22"/>
                <w:szCs w:val="22"/>
              </w:rPr>
            </w:pPr>
            <w:r w:rsidRPr="002219F1">
              <w:rPr>
                <w:rFonts w:ascii="GHEA Grapalat" w:hAnsi="GHEA Grapalat" w:cs="Calibri"/>
                <w:color w:val="000000"/>
                <w:sz w:val="20"/>
                <w:szCs w:val="20"/>
              </w:rPr>
              <w:t>Строительные работы, предусмотренные договором, начинаются со дня вступления в силу договора на оказание услуг по техническому надзору.</w:t>
            </w:r>
          </w:p>
        </w:tc>
        <w:tc>
          <w:tcPr>
            <w:tcW w:w="1980" w:type="dxa"/>
            <w:vAlign w:val="center"/>
          </w:tcPr>
          <w:p w14:paraId="6DBB0D49" w14:textId="401CA4C2" w:rsidR="002219F1" w:rsidRPr="002A5C59" w:rsidRDefault="002219F1" w:rsidP="002219F1">
            <w:pPr>
              <w:widowControl w:val="0"/>
              <w:spacing w:after="120"/>
              <w:jc w:val="center"/>
              <w:rPr>
                <w:rFonts w:ascii="GHEA Grapalat" w:hAnsi="GHEA Grapalat"/>
                <w:sz w:val="22"/>
                <w:szCs w:val="22"/>
              </w:rPr>
            </w:pPr>
            <w:r w:rsidRPr="002219F1">
              <w:rPr>
                <w:rFonts w:ascii="GHEA Grapalat" w:hAnsi="GHEA Grapalat" w:cs="Calibri"/>
                <w:color w:val="000000"/>
                <w:sz w:val="20"/>
                <w:szCs w:val="20"/>
              </w:rPr>
              <w:t>до 90-ого календарного дня включительно</w:t>
            </w:r>
          </w:p>
        </w:tc>
      </w:tr>
    </w:tbl>
    <w:p w14:paraId="19BE512C" w14:textId="77777777"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D2146">
            <w:pPr>
              <w:widowControl w:val="0"/>
              <w:pBdr>
                <w:bottom w:val="single" w:sz="12" w:space="1" w:color="auto"/>
              </w:pBdr>
              <w:spacing w:after="160" w:line="360" w:lineRule="auto"/>
              <w:jc w:val="center"/>
              <w:rPr>
                <w:rFonts w:ascii="GHEA Grapalat" w:hAnsi="GHEA Grapalat" w:cs="Sylfaen"/>
                <w:b/>
                <w:bCs/>
              </w:rPr>
            </w:pPr>
            <w:r w:rsidRPr="009F3DC7">
              <w:rPr>
                <w:rFonts w:ascii="GHEA Grapalat" w:hAnsi="GHEA Grapalat"/>
                <w:b/>
              </w:rPr>
              <w:t>ЗАКАЗЧИК</w:t>
            </w:r>
          </w:p>
          <w:p w14:paraId="297BB9AF"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c>
          <w:tcPr>
            <w:tcW w:w="760" w:type="dxa"/>
          </w:tcPr>
          <w:p w14:paraId="336CF81D"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767751B7" w14:textId="77777777" w:rsidR="00BB28C8" w:rsidRPr="009F3DC7" w:rsidRDefault="00BB28C8" w:rsidP="003D2146">
            <w:pPr>
              <w:widowControl w:val="0"/>
              <w:pBdr>
                <w:bottom w:val="single" w:sz="12" w:space="1" w:color="auto"/>
              </w:pBdr>
              <w:spacing w:after="160" w:line="360" w:lineRule="auto"/>
              <w:jc w:val="center"/>
              <w:rPr>
                <w:rFonts w:ascii="GHEA Grapalat" w:hAnsi="GHEA Grapalat" w:cs="Sylfaen"/>
                <w:b/>
                <w:bCs/>
              </w:rPr>
            </w:pPr>
            <w:r w:rsidRPr="009F3DC7">
              <w:rPr>
                <w:rFonts w:ascii="GHEA Grapalat" w:hAnsi="GHEA Grapalat"/>
                <w:b/>
              </w:rPr>
              <w:t>ПОДРЯДЧИК</w:t>
            </w:r>
          </w:p>
          <w:p w14:paraId="7FFB5B8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14:paraId="039A17E9" w14:textId="77777777" w:rsidR="00CF49BC" w:rsidRDefault="00CF49BC" w:rsidP="00AB7E88">
      <w:pPr>
        <w:widowControl w:val="0"/>
        <w:rPr>
          <w:rFonts w:ascii="GHEA Grapalat" w:hAnsi="GHEA Grapalat"/>
          <w:i/>
          <w:lang w:val="hy-AM"/>
        </w:rPr>
      </w:pPr>
    </w:p>
    <w:p w14:paraId="6D8277B1" w14:textId="77777777" w:rsidR="002D5DAD" w:rsidRDefault="002D5DAD" w:rsidP="00AB7E88">
      <w:pPr>
        <w:widowControl w:val="0"/>
        <w:rPr>
          <w:rFonts w:ascii="GHEA Grapalat" w:hAnsi="GHEA Grapalat"/>
          <w:i/>
          <w:lang w:val="hy-AM"/>
        </w:rPr>
      </w:pPr>
    </w:p>
    <w:p w14:paraId="6B2BF4E2" w14:textId="77777777" w:rsidR="002D5DAD" w:rsidRDefault="002D5DAD" w:rsidP="00AB7E88">
      <w:pPr>
        <w:widowControl w:val="0"/>
        <w:rPr>
          <w:rFonts w:ascii="GHEA Grapalat" w:hAnsi="GHEA Grapalat"/>
          <w:i/>
          <w:lang w:val="hy-AM"/>
        </w:rPr>
      </w:pPr>
    </w:p>
    <w:p w14:paraId="12A5F416" w14:textId="77777777" w:rsidR="002D5DAD" w:rsidRDefault="002D5DAD" w:rsidP="00AB7E88">
      <w:pPr>
        <w:widowControl w:val="0"/>
        <w:rPr>
          <w:rFonts w:ascii="GHEA Grapalat" w:hAnsi="GHEA Grapalat"/>
          <w:i/>
          <w:lang w:val="hy-AM"/>
        </w:rPr>
      </w:pPr>
    </w:p>
    <w:p w14:paraId="06839566" w14:textId="77777777" w:rsidR="002D5DAD" w:rsidRDefault="002D5DAD" w:rsidP="00AB7E88">
      <w:pPr>
        <w:widowControl w:val="0"/>
        <w:rPr>
          <w:rFonts w:ascii="GHEA Grapalat" w:hAnsi="GHEA Grapalat"/>
          <w:i/>
          <w:lang w:val="hy-AM"/>
        </w:rPr>
      </w:pPr>
    </w:p>
    <w:p w14:paraId="06EB3444" w14:textId="77777777" w:rsidR="002D5DAD" w:rsidRDefault="002D5DAD" w:rsidP="00AB7E88">
      <w:pPr>
        <w:widowControl w:val="0"/>
        <w:rPr>
          <w:rFonts w:ascii="GHEA Grapalat" w:hAnsi="GHEA Grapalat"/>
          <w:i/>
          <w:lang w:val="hy-AM"/>
        </w:rPr>
      </w:pPr>
    </w:p>
    <w:p w14:paraId="38BC84D7" w14:textId="77777777" w:rsidR="002D5DAD" w:rsidRDefault="002D5DAD" w:rsidP="00AB7E88">
      <w:pPr>
        <w:widowControl w:val="0"/>
        <w:rPr>
          <w:rFonts w:ascii="GHEA Grapalat" w:hAnsi="GHEA Grapalat"/>
          <w:i/>
          <w:lang w:val="hy-AM"/>
        </w:rPr>
      </w:pPr>
    </w:p>
    <w:p w14:paraId="6197CA96" w14:textId="77777777" w:rsidR="002D5DAD" w:rsidRDefault="002D5DAD" w:rsidP="00AB7E88">
      <w:pPr>
        <w:widowControl w:val="0"/>
        <w:rPr>
          <w:rFonts w:ascii="GHEA Grapalat" w:hAnsi="GHEA Grapalat"/>
          <w:i/>
          <w:lang w:val="hy-AM"/>
        </w:rPr>
      </w:pPr>
    </w:p>
    <w:p w14:paraId="1B7D2F24" w14:textId="77777777" w:rsidR="002D5DAD" w:rsidRDefault="002D5DAD" w:rsidP="00AB7E88">
      <w:pPr>
        <w:widowControl w:val="0"/>
        <w:rPr>
          <w:rFonts w:ascii="GHEA Grapalat" w:hAnsi="GHEA Grapalat"/>
          <w:i/>
          <w:lang w:val="hy-AM"/>
        </w:rPr>
      </w:pPr>
    </w:p>
    <w:p w14:paraId="330AEF35" w14:textId="77777777" w:rsidR="002D5DAD" w:rsidRDefault="002D5DAD" w:rsidP="00AB7E88">
      <w:pPr>
        <w:widowControl w:val="0"/>
        <w:rPr>
          <w:rFonts w:ascii="GHEA Grapalat" w:hAnsi="GHEA Grapalat"/>
          <w:i/>
          <w:lang w:val="hy-AM"/>
        </w:rPr>
      </w:pPr>
    </w:p>
    <w:p w14:paraId="7BBAF390" w14:textId="77777777" w:rsidR="002D5DAD" w:rsidRDefault="002D5DAD" w:rsidP="00AB7E88">
      <w:pPr>
        <w:widowControl w:val="0"/>
        <w:rPr>
          <w:rFonts w:ascii="GHEA Grapalat" w:hAnsi="GHEA Grapalat"/>
          <w:i/>
          <w:lang w:val="hy-AM"/>
        </w:rPr>
      </w:pPr>
    </w:p>
    <w:p w14:paraId="1208DAFF" w14:textId="77777777" w:rsidR="002D5DAD" w:rsidRDefault="002D5DAD" w:rsidP="00AB7E88">
      <w:pPr>
        <w:widowControl w:val="0"/>
        <w:rPr>
          <w:rFonts w:ascii="GHEA Grapalat" w:hAnsi="GHEA Grapalat"/>
          <w:i/>
          <w:lang w:val="hy-AM"/>
        </w:rPr>
      </w:pPr>
    </w:p>
    <w:p w14:paraId="61F2448F" w14:textId="77777777" w:rsidR="002D5DAD" w:rsidRDefault="002D5DAD" w:rsidP="00AB7E88">
      <w:pPr>
        <w:widowControl w:val="0"/>
        <w:rPr>
          <w:rFonts w:ascii="GHEA Grapalat" w:hAnsi="GHEA Grapalat"/>
          <w:i/>
          <w:lang w:val="hy-AM"/>
        </w:rPr>
      </w:pPr>
    </w:p>
    <w:p w14:paraId="11D58989" w14:textId="77777777" w:rsidR="002D5DAD" w:rsidRDefault="002D5DAD" w:rsidP="00AB7E88">
      <w:pPr>
        <w:widowControl w:val="0"/>
        <w:rPr>
          <w:rFonts w:ascii="GHEA Grapalat" w:hAnsi="GHEA Grapalat"/>
          <w:i/>
          <w:lang w:val="hy-AM"/>
        </w:rPr>
      </w:pPr>
    </w:p>
    <w:p w14:paraId="41149571" w14:textId="77777777" w:rsidR="002D5DAD" w:rsidRDefault="002D5DAD" w:rsidP="00AB7E88">
      <w:pPr>
        <w:widowControl w:val="0"/>
        <w:rPr>
          <w:rFonts w:ascii="GHEA Grapalat" w:hAnsi="GHEA Grapalat"/>
          <w:i/>
          <w:lang w:val="hy-AM"/>
        </w:rPr>
      </w:pPr>
    </w:p>
    <w:p w14:paraId="54F7B73A" w14:textId="77777777" w:rsidR="002D5DAD" w:rsidRDefault="002D5DAD" w:rsidP="00AB7E88">
      <w:pPr>
        <w:widowControl w:val="0"/>
        <w:rPr>
          <w:rFonts w:ascii="GHEA Grapalat" w:hAnsi="GHEA Grapalat"/>
          <w:i/>
          <w:lang w:val="hy-AM"/>
        </w:rPr>
      </w:pPr>
    </w:p>
    <w:p w14:paraId="464C4AFD" w14:textId="77777777" w:rsidR="002D5DAD" w:rsidRDefault="002D5DAD" w:rsidP="00AB7E88">
      <w:pPr>
        <w:widowControl w:val="0"/>
        <w:rPr>
          <w:rFonts w:ascii="GHEA Grapalat" w:hAnsi="GHEA Grapalat"/>
          <w:i/>
          <w:lang w:val="hy-AM"/>
        </w:rPr>
      </w:pPr>
    </w:p>
    <w:p w14:paraId="406504CD" w14:textId="77777777" w:rsidR="002D5DAD" w:rsidRDefault="002D5DAD" w:rsidP="00AB7E88">
      <w:pPr>
        <w:widowControl w:val="0"/>
        <w:rPr>
          <w:rFonts w:ascii="GHEA Grapalat" w:hAnsi="GHEA Grapalat"/>
          <w:i/>
          <w:lang w:val="hy-AM"/>
        </w:rPr>
      </w:pPr>
    </w:p>
    <w:p w14:paraId="10C5FDC6" w14:textId="77777777" w:rsidR="002D5DAD" w:rsidRDefault="002D5DAD" w:rsidP="00AB7E88">
      <w:pPr>
        <w:widowControl w:val="0"/>
        <w:rPr>
          <w:rFonts w:ascii="GHEA Grapalat" w:hAnsi="GHEA Grapalat"/>
          <w:i/>
          <w:lang w:val="hy-AM"/>
        </w:rPr>
      </w:pPr>
    </w:p>
    <w:p w14:paraId="5CFD1948" w14:textId="77777777" w:rsidR="002D5DAD" w:rsidRDefault="002D5DAD" w:rsidP="00AB7E88">
      <w:pPr>
        <w:widowControl w:val="0"/>
        <w:rPr>
          <w:rFonts w:ascii="GHEA Grapalat" w:hAnsi="GHEA Grapalat"/>
          <w:i/>
          <w:lang w:val="hy-AM"/>
        </w:rPr>
      </w:pPr>
    </w:p>
    <w:p w14:paraId="7B091638" w14:textId="77777777" w:rsidR="002D5DAD" w:rsidRDefault="002D5DAD" w:rsidP="00AB7E88">
      <w:pPr>
        <w:widowControl w:val="0"/>
        <w:rPr>
          <w:rFonts w:ascii="GHEA Grapalat" w:hAnsi="GHEA Grapalat"/>
          <w:i/>
          <w:lang w:val="hy-AM"/>
        </w:rPr>
      </w:pPr>
    </w:p>
    <w:p w14:paraId="55E08078" w14:textId="77777777" w:rsidR="002D5DAD" w:rsidRDefault="002D5DAD" w:rsidP="00AB7E88">
      <w:pPr>
        <w:widowControl w:val="0"/>
        <w:rPr>
          <w:rFonts w:ascii="GHEA Grapalat" w:hAnsi="GHEA Grapalat"/>
          <w:i/>
          <w:lang w:val="hy-AM"/>
        </w:rPr>
      </w:pPr>
    </w:p>
    <w:p w14:paraId="387649AC" w14:textId="77777777" w:rsidR="002D5DAD" w:rsidRDefault="002D5DAD" w:rsidP="00AB7E88">
      <w:pPr>
        <w:widowControl w:val="0"/>
        <w:rPr>
          <w:rFonts w:ascii="GHEA Grapalat" w:hAnsi="GHEA Grapalat"/>
          <w:i/>
          <w:lang w:val="hy-AM"/>
        </w:rPr>
      </w:pPr>
    </w:p>
    <w:p w14:paraId="53A892B2" w14:textId="77777777" w:rsidR="002D5DAD" w:rsidRDefault="002D5DAD" w:rsidP="00AB7E88">
      <w:pPr>
        <w:widowControl w:val="0"/>
        <w:rPr>
          <w:rFonts w:ascii="GHEA Grapalat" w:hAnsi="GHEA Grapalat"/>
          <w:i/>
          <w:lang w:val="hy-AM"/>
        </w:rPr>
      </w:pPr>
    </w:p>
    <w:p w14:paraId="66D51E6C" w14:textId="77777777" w:rsidR="002D5DAD" w:rsidRDefault="002D5DAD" w:rsidP="00AB7E88">
      <w:pPr>
        <w:widowControl w:val="0"/>
        <w:rPr>
          <w:rFonts w:ascii="GHEA Grapalat" w:hAnsi="GHEA Grapalat"/>
          <w:i/>
          <w:lang w:val="hy-AM"/>
        </w:rPr>
      </w:pPr>
    </w:p>
    <w:p w14:paraId="3D88B9C0" w14:textId="77777777" w:rsidR="002D5DAD" w:rsidRDefault="002D5DAD" w:rsidP="00AB7E88">
      <w:pPr>
        <w:widowControl w:val="0"/>
        <w:rPr>
          <w:rFonts w:ascii="GHEA Grapalat" w:hAnsi="GHEA Grapalat"/>
          <w:i/>
          <w:lang w:val="hy-AM"/>
        </w:rPr>
      </w:pPr>
    </w:p>
    <w:p w14:paraId="70208723" w14:textId="77777777" w:rsidR="002D5DAD" w:rsidRDefault="002D5DAD" w:rsidP="00AB7E88">
      <w:pPr>
        <w:widowControl w:val="0"/>
        <w:rPr>
          <w:rFonts w:ascii="GHEA Grapalat" w:hAnsi="GHEA Grapalat"/>
          <w:i/>
          <w:lang w:val="hy-AM"/>
        </w:rPr>
      </w:pPr>
    </w:p>
    <w:p w14:paraId="67A7A2AD" w14:textId="77777777" w:rsidR="002D5DAD" w:rsidRDefault="002D5DAD" w:rsidP="00AB7E88">
      <w:pPr>
        <w:widowControl w:val="0"/>
        <w:rPr>
          <w:rFonts w:ascii="GHEA Grapalat" w:hAnsi="GHEA Grapalat"/>
          <w:i/>
          <w:lang w:val="hy-AM"/>
        </w:rPr>
      </w:pPr>
    </w:p>
    <w:p w14:paraId="40ECC2AA" w14:textId="77777777" w:rsidR="002D5DAD" w:rsidRDefault="002D5DAD" w:rsidP="00AB7E88">
      <w:pPr>
        <w:widowControl w:val="0"/>
        <w:rPr>
          <w:rFonts w:ascii="GHEA Grapalat" w:hAnsi="GHEA Grapalat"/>
          <w:i/>
          <w:lang w:val="hy-AM"/>
        </w:rPr>
      </w:pPr>
    </w:p>
    <w:p w14:paraId="2B7798A5" w14:textId="77777777" w:rsidR="002D5DAD" w:rsidRDefault="002D5DAD" w:rsidP="00AB7E88">
      <w:pPr>
        <w:widowControl w:val="0"/>
        <w:rPr>
          <w:rFonts w:ascii="GHEA Grapalat" w:hAnsi="GHEA Grapalat"/>
          <w:i/>
          <w:lang w:val="hy-AM"/>
        </w:rPr>
      </w:pPr>
    </w:p>
    <w:p w14:paraId="5BCAD6FB" w14:textId="77777777" w:rsidR="002D5DAD" w:rsidRDefault="002D5DAD" w:rsidP="00AB7E88">
      <w:pPr>
        <w:widowControl w:val="0"/>
        <w:rPr>
          <w:rFonts w:ascii="GHEA Grapalat" w:hAnsi="GHEA Grapalat"/>
          <w:i/>
          <w:lang w:val="hy-AM"/>
        </w:rPr>
      </w:pPr>
    </w:p>
    <w:p w14:paraId="75C5DEED" w14:textId="77777777" w:rsidR="002D5DAD" w:rsidRDefault="002D5DAD" w:rsidP="00AB7E88">
      <w:pPr>
        <w:widowControl w:val="0"/>
        <w:rPr>
          <w:rFonts w:ascii="GHEA Grapalat" w:hAnsi="GHEA Grapalat"/>
          <w:i/>
          <w:lang w:val="hy-AM"/>
        </w:rPr>
      </w:pPr>
    </w:p>
    <w:p w14:paraId="5EC83B56" w14:textId="77777777" w:rsidR="002D5DAD" w:rsidRDefault="002D5DAD" w:rsidP="00AB7E88">
      <w:pPr>
        <w:widowControl w:val="0"/>
        <w:rPr>
          <w:rFonts w:ascii="GHEA Grapalat" w:hAnsi="GHEA Grapalat"/>
          <w:i/>
          <w:lang w:val="hy-AM"/>
        </w:rPr>
      </w:pPr>
    </w:p>
    <w:p w14:paraId="0B05FEBE" w14:textId="77777777" w:rsidR="002D5DAD" w:rsidRDefault="002D5DAD" w:rsidP="00AB7E88">
      <w:pPr>
        <w:widowControl w:val="0"/>
        <w:rPr>
          <w:rFonts w:ascii="GHEA Grapalat" w:hAnsi="GHEA Grapalat"/>
          <w:i/>
          <w:lang w:val="hy-AM"/>
        </w:rPr>
      </w:pPr>
    </w:p>
    <w:p w14:paraId="2B505040" w14:textId="77777777" w:rsidR="002D5DAD" w:rsidRDefault="002D5DAD" w:rsidP="00AB7E88">
      <w:pPr>
        <w:widowControl w:val="0"/>
        <w:rPr>
          <w:rFonts w:ascii="GHEA Grapalat" w:hAnsi="GHEA Grapalat"/>
          <w:i/>
          <w:lang w:val="hy-AM"/>
        </w:rPr>
      </w:pPr>
    </w:p>
    <w:p w14:paraId="4452CC35" w14:textId="77777777" w:rsidR="002D5DAD" w:rsidRDefault="002D5DAD" w:rsidP="00AB7E88">
      <w:pPr>
        <w:widowControl w:val="0"/>
        <w:rPr>
          <w:rFonts w:ascii="GHEA Grapalat" w:hAnsi="GHEA Grapalat"/>
          <w:i/>
          <w:lang w:val="hy-AM"/>
        </w:rPr>
      </w:pPr>
    </w:p>
    <w:p w14:paraId="0166F502" w14:textId="77777777" w:rsidR="002D5DAD" w:rsidRDefault="002D5DAD" w:rsidP="00AB7E88">
      <w:pPr>
        <w:widowControl w:val="0"/>
        <w:rPr>
          <w:rFonts w:ascii="GHEA Grapalat" w:hAnsi="GHEA Grapalat"/>
          <w:i/>
          <w:lang w:val="hy-AM"/>
        </w:rPr>
      </w:pPr>
    </w:p>
    <w:p w14:paraId="42996FAE" w14:textId="77777777" w:rsidR="002D5DAD" w:rsidRDefault="002D5DAD" w:rsidP="00AB7E88">
      <w:pPr>
        <w:widowControl w:val="0"/>
        <w:rPr>
          <w:rFonts w:ascii="GHEA Grapalat" w:hAnsi="GHEA Grapalat"/>
          <w:i/>
          <w:lang w:val="hy-AM"/>
        </w:rPr>
      </w:pPr>
    </w:p>
    <w:p w14:paraId="1FD21B28" w14:textId="77777777" w:rsidR="002D5DAD" w:rsidRDefault="002D5DAD" w:rsidP="00AB7E88">
      <w:pPr>
        <w:widowControl w:val="0"/>
        <w:rPr>
          <w:rFonts w:ascii="GHEA Grapalat" w:hAnsi="GHEA Grapalat"/>
          <w:i/>
          <w:lang w:val="hy-AM"/>
        </w:rPr>
      </w:pPr>
    </w:p>
    <w:p w14:paraId="7B4E802A" w14:textId="77777777" w:rsidR="002D5DAD" w:rsidRDefault="002D5DAD" w:rsidP="00AB7E88">
      <w:pPr>
        <w:widowControl w:val="0"/>
        <w:rPr>
          <w:rFonts w:ascii="GHEA Grapalat" w:hAnsi="GHEA Grapalat"/>
          <w:i/>
          <w:lang w:val="hy-AM"/>
        </w:rPr>
      </w:pPr>
    </w:p>
    <w:p w14:paraId="122ECD96" w14:textId="77777777" w:rsidR="002D5DAD" w:rsidRDefault="002D5DAD" w:rsidP="00AB7E88">
      <w:pPr>
        <w:widowControl w:val="0"/>
        <w:rPr>
          <w:rFonts w:ascii="GHEA Grapalat" w:hAnsi="GHEA Grapalat"/>
          <w:i/>
          <w:lang w:val="hy-AM"/>
        </w:rPr>
      </w:pPr>
    </w:p>
    <w:p w14:paraId="756EF8E5" w14:textId="77777777" w:rsidR="002D5DAD" w:rsidRPr="002D5DAD" w:rsidRDefault="002D5DAD" w:rsidP="00AB7E88">
      <w:pPr>
        <w:widowControl w:val="0"/>
        <w:rPr>
          <w:rFonts w:ascii="GHEA Grapalat" w:hAnsi="GHEA Grapalat"/>
          <w:i/>
          <w:lang w:val="hy-AM"/>
        </w:rPr>
      </w:pPr>
    </w:p>
    <w:p w14:paraId="4E473ABC" w14:textId="77777777" w:rsidR="00CF49BC" w:rsidRPr="00CF49BC" w:rsidRDefault="00CF49BC" w:rsidP="00AB7E88">
      <w:pPr>
        <w:widowControl w:val="0"/>
        <w:rPr>
          <w:rFonts w:ascii="GHEA Grapalat" w:hAnsi="GHEA Grapalat"/>
          <w:i/>
        </w:rPr>
      </w:pPr>
    </w:p>
    <w:p w14:paraId="3445BA27" w14:textId="3EAA502D" w:rsidR="00BB28C8" w:rsidRPr="009F3DC7" w:rsidRDefault="00BB28C8" w:rsidP="001B6899">
      <w:pPr>
        <w:widowControl w:val="0"/>
        <w:ind w:firstLine="567"/>
        <w:jc w:val="right"/>
        <w:rPr>
          <w:rFonts w:ascii="GHEA Grapalat" w:hAnsi="GHEA Grapalat" w:cs="Sylfaen"/>
          <w:i/>
        </w:rPr>
      </w:pPr>
      <w:r w:rsidRPr="009F3DC7">
        <w:rPr>
          <w:rFonts w:ascii="GHEA Grapalat" w:hAnsi="GHEA Grapalat"/>
          <w:i/>
        </w:rPr>
        <w:lastRenderedPageBreak/>
        <w:t>Приложение № 3</w:t>
      </w:r>
    </w:p>
    <w:p w14:paraId="720331B9" w14:textId="04BAAE67" w:rsidR="00BB28C8" w:rsidRPr="009F3DC7" w:rsidRDefault="00BB28C8" w:rsidP="001B6899">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sidR="00EF062B">
        <w:rPr>
          <w:rFonts w:ascii="GHEA Grapalat" w:hAnsi="GHEA Grapalat"/>
          <w:i/>
        </w:rPr>
        <w:t>«</w:t>
      </w:r>
      <w:r>
        <w:rPr>
          <w:rFonts w:ascii="GHEA Grapalat" w:hAnsi="GHEA Grapalat"/>
          <w:i/>
        </w:rPr>
        <w:t xml:space="preserve"> </w:t>
      </w:r>
      <w:r w:rsidRPr="00517562">
        <w:rPr>
          <w:rFonts w:ascii="GHEA Grapalat" w:hAnsi="GHEA Grapalat"/>
          <w:i/>
        </w:rPr>
        <w:tab/>
      </w:r>
      <w:r w:rsidR="00EF062B">
        <w:rPr>
          <w:rFonts w:ascii="GHEA Grapalat" w:hAnsi="GHEA Grapalat"/>
          <w:i/>
        </w:rPr>
        <w:t>«</w:t>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1B6899">
      <w:pPr>
        <w:widowControl w:val="0"/>
        <w:tabs>
          <w:tab w:val="left" w:pos="9540"/>
        </w:tabs>
        <w:ind w:firstLine="567"/>
        <w:jc w:val="center"/>
        <w:rPr>
          <w:rFonts w:ascii="GHEA Grapalat" w:hAnsi="GHEA Grapalat"/>
        </w:rPr>
      </w:pPr>
    </w:p>
    <w:p w14:paraId="6FFB7F45" w14:textId="77777777" w:rsidR="00BB28C8" w:rsidRPr="00685FDC" w:rsidRDefault="00BB28C8" w:rsidP="001B6899">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8"/>
        <w:t>*</w:t>
      </w:r>
    </w:p>
    <w:p w14:paraId="1E4E6DFC" w14:textId="77777777" w:rsidR="00BB28C8" w:rsidRPr="009F3DC7" w:rsidRDefault="00BB28C8" w:rsidP="001B6899">
      <w:pPr>
        <w:widowControl w:val="0"/>
        <w:ind w:firstLine="567"/>
        <w:jc w:val="right"/>
        <w:rPr>
          <w:rFonts w:ascii="GHEA Grapalat" w:hAnsi="GHEA Grapalat"/>
        </w:rPr>
      </w:pPr>
      <w:r w:rsidRPr="009F3DC7">
        <w:rPr>
          <w:rFonts w:ascii="GHEA Grapalat" w:hAnsi="GHEA Grapalat"/>
        </w:rPr>
        <w:t>драмов РА</w:t>
      </w:r>
    </w:p>
    <w:tbl>
      <w:tblPr>
        <w:tblW w:w="110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362"/>
        <w:gridCol w:w="1800"/>
        <w:gridCol w:w="474"/>
        <w:gridCol w:w="504"/>
        <w:gridCol w:w="488"/>
        <w:gridCol w:w="567"/>
        <w:gridCol w:w="567"/>
        <w:gridCol w:w="567"/>
        <w:gridCol w:w="551"/>
        <w:gridCol w:w="583"/>
        <w:gridCol w:w="567"/>
        <w:gridCol w:w="567"/>
        <w:gridCol w:w="425"/>
        <w:gridCol w:w="567"/>
        <w:gridCol w:w="713"/>
        <w:gridCol w:w="10"/>
      </w:tblGrid>
      <w:tr w:rsidR="00EF3E3E" w:rsidRPr="0084361A" w14:paraId="0EFB7C47" w14:textId="77777777" w:rsidTr="007F3DC5">
        <w:trPr>
          <w:trHeight w:val="392"/>
        </w:trPr>
        <w:tc>
          <w:tcPr>
            <w:tcW w:w="11020" w:type="dxa"/>
            <w:gridSpan w:val="17"/>
            <w:vAlign w:val="center"/>
          </w:tcPr>
          <w:p w14:paraId="20A5AD71" w14:textId="77777777" w:rsidR="00EF3E3E" w:rsidRPr="0084361A" w:rsidRDefault="00EF3E3E" w:rsidP="00DB5067">
            <w:pPr>
              <w:widowControl w:val="0"/>
              <w:suppressAutoHyphens/>
              <w:spacing w:after="120"/>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7F3DC5">
        <w:trPr>
          <w:gridAfter w:val="1"/>
          <w:wAfter w:w="10" w:type="dxa"/>
          <w:trHeight w:val="1436"/>
        </w:trPr>
        <w:tc>
          <w:tcPr>
            <w:tcW w:w="708" w:type="dxa"/>
            <w:vAlign w:val="center"/>
          </w:tcPr>
          <w:p w14:paraId="60DB7A6B" w14:textId="77777777" w:rsidR="00EF3E3E" w:rsidRPr="0084361A" w:rsidRDefault="00EF3E3E" w:rsidP="00DB5067">
            <w:pPr>
              <w:widowControl w:val="0"/>
              <w:suppressAutoHyphens/>
              <w:spacing w:after="120"/>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362" w:type="dxa"/>
            <w:vAlign w:val="center"/>
          </w:tcPr>
          <w:p w14:paraId="5EF457C6" w14:textId="77777777" w:rsidR="00EF3E3E" w:rsidRPr="0084361A" w:rsidRDefault="00EF3E3E" w:rsidP="00DB5067">
            <w:pPr>
              <w:widowControl w:val="0"/>
              <w:suppressAutoHyphens/>
              <w:spacing w:after="120"/>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800" w:type="dxa"/>
            <w:vAlign w:val="center"/>
          </w:tcPr>
          <w:p w14:paraId="5ED83F43" w14:textId="77777777" w:rsidR="00EF3E3E" w:rsidRPr="0084361A" w:rsidRDefault="00EF3E3E" w:rsidP="00DB5067">
            <w:pPr>
              <w:widowControl w:val="0"/>
              <w:suppressAutoHyphens/>
              <w:spacing w:after="120"/>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1BBF742D" w:rsidR="00EF3E3E" w:rsidRPr="0084361A" w:rsidRDefault="00EF3E3E" w:rsidP="00DB5067">
            <w:pPr>
              <w:widowControl w:val="0"/>
              <w:suppressAutoHyphens/>
              <w:spacing w:after="120"/>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6A594E" w:rsidRPr="006A594E">
              <w:rPr>
                <w:rFonts w:ascii="GHEA Grapalat" w:eastAsia="Calibri" w:hAnsi="GHEA Grapalat" w:cs="Calibri"/>
                <w:sz w:val="16"/>
                <w:szCs w:val="16"/>
              </w:rPr>
              <w:t>6</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9"/>
              <w:t>**</w:t>
            </w:r>
          </w:p>
        </w:tc>
      </w:tr>
      <w:tr w:rsidR="00EF3E3E" w:rsidRPr="00FC2EAA" w14:paraId="31007347" w14:textId="77777777" w:rsidTr="007F3DC5">
        <w:trPr>
          <w:gridAfter w:val="1"/>
          <w:wAfter w:w="10" w:type="dxa"/>
          <w:cantSplit/>
          <w:trHeight w:val="1367"/>
        </w:trPr>
        <w:tc>
          <w:tcPr>
            <w:tcW w:w="708" w:type="dxa"/>
            <w:vAlign w:val="center"/>
          </w:tcPr>
          <w:p w14:paraId="06B249FA" w14:textId="77777777" w:rsidR="00EF3E3E" w:rsidRPr="0084361A" w:rsidRDefault="00EF3E3E" w:rsidP="00DB5067">
            <w:pPr>
              <w:widowControl w:val="0"/>
              <w:suppressAutoHyphens/>
              <w:spacing w:after="120"/>
              <w:ind w:left="2"/>
              <w:jc w:val="center"/>
              <w:rPr>
                <w:rFonts w:ascii="GHEA Grapalat" w:eastAsia="Calibri" w:hAnsi="GHEA Grapalat" w:cs="Calibri"/>
                <w:sz w:val="16"/>
                <w:szCs w:val="16"/>
              </w:rPr>
            </w:pPr>
          </w:p>
        </w:tc>
        <w:tc>
          <w:tcPr>
            <w:tcW w:w="1362" w:type="dxa"/>
            <w:vAlign w:val="center"/>
          </w:tcPr>
          <w:p w14:paraId="00CCB9CA" w14:textId="77777777" w:rsidR="00EF3E3E" w:rsidRPr="0084361A" w:rsidRDefault="00EF3E3E" w:rsidP="00DB5067">
            <w:pPr>
              <w:widowControl w:val="0"/>
              <w:suppressAutoHyphens/>
              <w:spacing w:after="120"/>
              <w:ind w:left="-43"/>
              <w:jc w:val="center"/>
              <w:rPr>
                <w:rFonts w:ascii="GHEA Grapalat" w:eastAsia="Calibri" w:hAnsi="GHEA Grapalat" w:cs="Calibri"/>
                <w:sz w:val="16"/>
                <w:szCs w:val="16"/>
              </w:rPr>
            </w:pPr>
          </w:p>
        </w:tc>
        <w:tc>
          <w:tcPr>
            <w:tcW w:w="1800" w:type="dxa"/>
            <w:vAlign w:val="center"/>
          </w:tcPr>
          <w:p w14:paraId="4900362D" w14:textId="77777777" w:rsidR="00EF3E3E" w:rsidRPr="0084361A" w:rsidRDefault="00EF3E3E" w:rsidP="00DB5067">
            <w:pPr>
              <w:widowControl w:val="0"/>
              <w:suppressAutoHyphens/>
              <w:spacing w:after="120"/>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DB5067">
            <w:pPr>
              <w:widowControl w:val="0"/>
              <w:suppressAutoHyphens/>
              <w:spacing w:after="120"/>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DB5067">
            <w:pPr>
              <w:widowControl w:val="0"/>
              <w:suppressAutoHyphens/>
              <w:spacing w:after="120"/>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DB5067">
            <w:pPr>
              <w:widowControl w:val="0"/>
              <w:suppressAutoHyphens/>
              <w:spacing w:after="120"/>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2219F1" w:rsidRPr="0084361A" w14:paraId="2532CE43" w14:textId="77777777" w:rsidTr="007F3DC5">
        <w:trPr>
          <w:gridAfter w:val="1"/>
          <w:wAfter w:w="10" w:type="dxa"/>
          <w:cantSplit/>
          <w:trHeight w:val="1134"/>
        </w:trPr>
        <w:tc>
          <w:tcPr>
            <w:tcW w:w="708" w:type="dxa"/>
            <w:vAlign w:val="center"/>
          </w:tcPr>
          <w:p w14:paraId="795342E8" w14:textId="77777777" w:rsidR="002219F1" w:rsidRPr="0084361A" w:rsidRDefault="002219F1" w:rsidP="002219F1">
            <w:pPr>
              <w:widowControl w:val="0"/>
              <w:suppressAutoHyphens/>
              <w:spacing w:after="120"/>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362" w:type="dxa"/>
            <w:vAlign w:val="center"/>
          </w:tcPr>
          <w:p w14:paraId="0A3AAF80" w14:textId="6CA96DA2" w:rsidR="002219F1" w:rsidRPr="002219F1" w:rsidRDefault="002219F1" w:rsidP="002219F1">
            <w:pPr>
              <w:suppressAutoHyphens/>
              <w:ind w:left="-158" w:right="-108"/>
              <w:jc w:val="center"/>
              <w:rPr>
                <w:rFonts w:ascii="Calibri" w:eastAsia="Calibri" w:hAnsi="Calibri" w:cs="Calibri"/>
                <w:sz w:val="20"/>
                <w:szCs w:val="20"/>
                <w:lang w:val="hy-AM"/>
              </w:rPr>
            </w:pPr>
            <w:r w:rsidRPr="002219F1">
              <w:rPr>
                <w:rFonts w:ascii="GHEA Grapalat" w:hAnsi="GHEA Grapalat"/>
                <w:bCs/>
                <w:sz w:val="20"/>
                <w:szCs w:val="20"/>
                <w:lang w:val="hy-AM"/>
              </w:rPr>
              <w:t>45611300/7</w:t>
            </w:r>
          </w:p>
        </w:tc>
        <w:tc>
          <w:tcPr>
            <w:tcW w:w="1800" w:type="dxa"/>
            <w:vAlign w:val="center"/>
          </w:tcPr>
          <w:p w14:paraId="086B86AA" w14:textId="7E7DCB96" w:rsidR="002219F1" w:rsidRPr="002219F1" w:rsidRDefault="002219F1" w:rsidP="002219F1">
            <w:pPr>
              <w:suppressAutoHyphens/>
              <w:jc w:val="center"/>
              <w:rPr>
                <w:rFonts w:ascii="Calibri" w:eastAsia="Calibri" w:hAnsi="Calibri" w:cs="Calibri"/>
                <w:sz w:val="20"/>
                <w:szCs w:val="20"/>
              </w:rPr>
            </w:pPr>
            <w:r w:rsidRPr="002219F1">
              <w:rPr>
                <w:rFonts w:ascii="GHEA Grapalat" w:hAnsi="GHEA Grapalat" w:cs="Calibri"/>
                <w:color w:val="000000"/>
                <w:sz w:val="20"/>
                <w:szCs w:val="20"/>
              </w:rPr>
              <w:t>Работы по благоустройству территории перед зданием по адресу: улица К. Ульнеци, 1, тупик, административный район Канакер-Зейтун, Ереван.</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2019CDF9" w14:textId="6CE55270" w:rsidR="002219F1" w:rsidRPr="00C01B39" w:rsidRDefault="002219F1" w:rsidP="002219F1">
            <w:pPr>
              <w:widowControl w:val="0"/>
              <w:suppressAutoHyphens/>
              <w:spacing w:after="120"/>
              <w:ind w:left="-108" w:right="-136"/>
              <w:jc w:val="center"/>
              <w:rPr>
                <w:rFonts w:ascii="GHEA Grapalat" w:eastAsia="Calibri" w:hAnsi="GHEA Grapalat" w:cs="Calibri"/>
                <w:sz w:val="16"/>
                <w:szCs w:val="16"/>
              </w:rPr>
            </w:pPr>
            <w:r w:rsidRPr="00BF46F9">
              <w:rPr>
                <w:rFonts w:ascii="GHEA Grapalat" w:hAnsi="GHEA Grapalat"/>
                <w:color w:val="000000"/>
                <w:sz w:val="20"/>
                <w:szCs w:val="20"/>
                <w:lang w:val="hy-AM"/>
              </w:rPr>
              <w:t>....</w:t>
            </w:r>
          </w:p>
        </w:tc>
        <w:tc>
          <w:tcPr>
            <w:tcW w:w="504" w:type="dxa"/>
            <w:tcBorders>
              <w:top w:val="single" w:sz="4" w:space="0" w:color="auto"/>
              <w:left w:val="nil"/>
              <w:bottom w:val="single" w:sz="4" w:space="0" w:color="auto"/>
              <w:right w:val="single" w:sz="4" w:space="0" w:color="auto"/>
            </w:tcBorders>
            <w:textDirection w:val="btLr"/>
            <w:vAlign w:val="center"/>
          </w:tcPr>
          <w:p w14:paraId="18FF955D" w14:textId="34987286" w:rsidR="002219F1" w:rsidRPr="00142B4C" w:rsidRDefault="002219F1" w:rsidP="002219F1">
            <w:pPr>
              <w:widowControl w:val="0"/>
              <w:suppressAutoHyphens/>
              <w:spacing w:after="120"/>
              <w:ind w:left="-108" w:right="-136"/>
              <w:jc w:val="center"/>
              <w:rPr>
                <w:rFonts w:ascii="GHEA Grapalat" w:eastAsia="Calibri" w:hAnsi="GHEA Grapalat" w:cs="Calibri"/>
                <w:sz w:val="16"/>
                <w:szCs w:val="16"/>
              </w:rPr>
            </w:pPr>
            <w:r w:rsidRPr="00BF46F9">
              <w:rPr>
                <w:rFonts w:ascii="GHEA Grapalat" w:hAnsi="GHEA Grapalat"/>
                <w:color w:val="000000"/>
                <w:sz w:val="20"/>
                <w:szCs w:val="20"/>
                <w:lang w:val="hy-AM"/>
              </w:rPr>
              <w:t>....</w:t>
            </w:r>
          </w:p>
        </w:tc>
        <w:tc>
          <w:tcPr>
            <w:tcW w:w="488" w:type="dxa"/>
            <w:tcBorders>
              <w:top w:val="single" w:sz="4" w:space="0" w:color="auto"/>
              <w:left w:val="nil"/>
              <w:bottom w:val="single" w:sz="4" w:space="0" w:color="auto"/>
              <w:right w:val="single" w:sz="4" w:space="0" w:color="auto"/>
            </w:tcBorders>
            <w:textDirection w:val="btLr"/>
            <w:vAlign w:val="center"/>
          </w:tcPr>
          <w:p w14:paraId="2011C457" w14:textId="576E3E71" w:rsidR="002219F1" w:rsidRPr="00142B4C"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20 %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4A5EFE1" w14:textId="3B5E64FF" w:rsidR="002219F1" w:rsidRPr="00142B4C"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rPr>
              <w:t>50 %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CF0865F" w14:textId="2F554C5A" w:rsidR="002219F1" w:rsidRPr="00142B4C"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rPr>
              <w:t>50 %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25FB91D" w14:textId="765ED7A2" w:rsidR="002219F1" w:rsidRPr="00142B4C"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rPr>
              <w:t>50 %</w:t>
            </w:r>
          </w:p>
        </w:tc>
        <w:tc>
          <w:tcPr>
            <w:tcW w:w="551" w:type="dxa"/>
            <w:tcBorders>
              <w:top w:val="single" w:sz="4" w:space="0" w:color="auto"/>
              <w:left w:val="nil"/>
              <w:bottom w:val="single" w:sz="4" w:space="0" w:color="auto"/>
              <w:right w:val="single" w:sz="4" w:space="0" w:color="auto"/>
            </w:tcBorders>
            <w:textDirection w:val="btLr"/>
            <w:vAlign w:val="center"/>
          </w:tcPr>
          <w:p w14:paraId="6D4D55C3" w14:textId="2F8351DF" w:rsidR="002219F1" w:rsidRPr="00142B4C"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80 %</w:t>
            </w:r>
          </w:p>
        </w:tc>
        <w:tc>
          <w:tcPr>
            <w:tcW w:w="583" w:type="dxa"/>
            <w:tcBorders>
              <w:top w:val="single" w:sz="4" w:space="0" w:color="auto"/>
              <w:left w:val="nil"/>
              <w:bottom w:val="single" w:sz="4" w:space="0" w:color="auto"/>
              <w:right w:val="single" w:sz="4" w:space="0" w:color="auto"/>
            </w:tcBorders>
            <w:textDirection w:val="btLr"/>
            <w:vAlign w:val="center"/>
          </w:tcPr>
          <w:p w14:paraId="4AE01DF0" w14:textId="5BE8A0C4" w:rsidR="002219F1" w:rsidRPr="00142B4C"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80 %</w:t>
            </w:r>
          </w:p>
        </w:tc>
        <w:tc>
          <w:tcPr>
            <w:tcW w:w="567" w:type="dxa"/>
            <w:tcBorders>
              <w:top w:val="single" w:sz="4" w:space="0" w:color="auto"/>
              <w:left w:val="nil"/>
              <w:bottom w:val="single" w:sz="4" w:space="0" w:color="auto"/>
              <w:right w:val="single" w:sz="4" w:space="0" w:color="auto"/>
            </w:tcBorders>
            <w:textDirection w:val="btLr"/>
            <w:vAlign w:val="center"/>
          </w:tcPr>
          <w:p w14:paraId="12E96305" w14:textId="066C675B" w:rsidR="002219F1" w:rsidRPr="00142B4C"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80 %</w:t>
            </w:r>
          </w:p>
        </w:tc>
        <w:tc>
          <w:tcPr>
            <w:tcW w:w="567" w:type="dxa"/>
            <w:tcBorders>
              <w:top w:val="single" w:sz="4" w:space="0" w:color="auto"/>
              <w:left w:val="nil"/>
              <w:bottom w:val="single" w:sz="4" w:space="0" w:color="auto"/>
              <w:right w:val="single" w:sz="4" w:space="0" w:color="auto"/>
            </w:tcBorders>
            <w:textDirection w:val="btLr"/>
            <w:vAlign w:val="center"/>
          </w:tcPr>
          <w:p w14:paraId="1E8880B3" w14:textId="07C5D3F8" w:rsidR="002219F1" w:rsidRPr="00142B4C"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425" w:type="dxa"/>
            <w:tcBorders>
              <w:top w:val="single" w:sz="4" w:space="0" w:color="auto"/>
              <w:left w:val="nil"/>
              <w:bottom w:val="single" w:sz="4" w:space="0" w:color="auto"/>
              <w:right w:val="single" w:sz="4" w:space="0" w:color="auto"/>
            </w:tcBorders>
            <w:textDirection w:val="btLr"/>
            <w:vAlign w:val="center"/>
          </w:tcPr>
          <w:p w14:paraId="75BE0A3F" w14:textId="4B6196A0" w:rsidR="002219F1" w:rsidRPr="00142B4C"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textDirection w:val="btLr"/>
            <w:vAlign w:val="center"/>
          </w:tcPr>
          <w:p w14:paraId="169C0E12" w14:textId="79DC678A" w:rsidR="002219F1" w:rsidRPr="00142B4C"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7BD493B0" w14:textId="177D1D29" w:rsidR="002219F1" w:rsidRPr="00142B4C"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 xml:space="preserve">100 </w:t>
            </w:r>
            <w:r>
              <w:rPr>
                <w:rFonts w:ascii="GHEA Grapalat" w:hAnsi="GHEA Grapalat"/>
                <w:color w:val="000000"/>
                <w:sz w:val="20"/>
                <w:szCs w:val="20"/>
              </w:rPr>
              <w:t>%</w:t>
            </w:r>
          </w:p>
        </w:tc>
      </w:tr>
      <w:tr w:rsidR="002219F1" w:rsidRPr="0084361A" w14:paraId="0E317AA3" w14:textId="77777777" w:rsidTr="007F3DC5">
        <w:trPr>
          <w:gridAfter w:val="1"/>
          <w:wAfter w:w="10" w:type="dxa"/>
          <w:cantSplit/>
          <w:trHeight w:val="1134"/>
        </w:trPr>
        <w:tc>
          <w:tcPr>
            <w:tcW w:w="708" w:type="dxa"/>
            <w:vAlign w:val="center"/>
          </w:tcPr>
          <w:p w14:paraId="6788F0B3" w14:textId="1A3C8A84" w:rsidR="002219F1" w:rsidRPr="0084361A" w:rsidRDefault="002219F1" w:rsidP="002219F1">
            <w:pPr>
              <w:widowControl w:val="0"/>
              <w:suppressAutoHyphens/>
              <w:spacing w:after="120"/>
              <w:ind w:left="-43"/>
              <w:jc w:val="center"/>
              <w:rPr>
                <w:rFonts w:ascii="GHEA Grapalat" w:eastAsia="Calibri" w:hAnsi="GHEA Grapalat" w:cs="Calibri"/>
                <w:sz w:val="16"/>
                <w:szCs w:val="16"/>
                <w:lang w:val="hy-AM"/>
              </w:rPr>
            </w:pPr>
            <w:r>
              <w:rPr>
                <w:rFonts w:ascii="GHEA Grapalat" w:eastAsia="Calibri" w:hAnsi="GHEA Grapalat" w:cs="Calibri"/>
                <w:sz w:val="16"/>
                <w:szCs w:val="16"/>
                <w:lang w:val="hy-AM"/>
              </w:rPr>
              <w:t>2</w:t>
            </w:r>
          </w:p>
        </w:tc>
        <w:tc>
          <w:tcPr>
            <w:tcW w:w="1362" w:type="dxa"/>
            <w:vAlign w:val="center"/>
          </w:tcPr>
          <w:p w14:paraId="0B86E423" w14:textId="71C253BA" w:rsidR="002219F1" w:rsidRPr="002219F1" w:rsidRDefault="002219F1" w:rsidP="002219F1">
            <w:pPr>
              <w:suppressAutoHyphens/>
              <w:ind w:left="-158" w:right="-108"/>
              <w:jc w:val="center"/>
              <w:rPr>
                <w:rFonts w:ascii="GHEA Grapalat" w:hAnsi="GHEA Grapalat" w:cs="Calibri"/>
                <w:color w:val="000000"/>
                <w:sz w:val="20"/>
                <w:szCs w:val="20"/>
              </w:rPr>
            </w:pPr>
            <w:r w:rsidRPr="002219F1">
              <w:rPr>
                <w:rFonts w:ascii="GHEA Grapalat" w:hAnsi="GHEA Grapalat"/>
                <w:bCs/>
                <w:sz w:val="20"/>
                <w:szCs w:val="20"/>
                <w:lang w:val="hy-AM"/>
              </w:rPr>
              <w:t>45611300/8</w:t>
            </w:r>
          </w:p>
        </w:tc>
        <w:tc>
          <w:tcPr>
            <w:tcW w:w="1800" w:type="dxa"/>
            <w:vAlign w:val="center"/>
          </w:tcPr>
          <w:p w14:paraId="50EAD5C6" w14:textId="3AF83EB7" w:rsidR="002219F1" w:rsidRPr="002219F1" w:rsidRDefault="002219F1" w:rsidP="002219F1">
            <w:pPr>
              <w:suppressAutoHyphens/>
              <w:jc w:val="center"/>
              <w:rPr>
                <w:rFonts w:ascii="GHEA Grapalat" w:hAnsi="GHEA Grapalat" w:cs="Calibri"/>
                <w:color w:val="000000"/>
                <w:sz w:val="20"/>
                <w:szCs w:val="20"/>
              </w:rPr>
            </w:pPr>
            <w:r w:rsidRPr="002219F1">
              <w:rPr>
                <w:rFonts w:ascii="GHEA Grapalat" w:hAnsi="GHEA Grapalat" w:cs="Calibri"/>
                <w:color w:val="000000"/>
                <w:sz w:val="20"/>
                <w:szCs w:val="20"/>
              </w:rPr>
              <w:t>Работы по благоустройству территории, прилегающей к домам № 11, 13, 15, 17, ул. М. Аветисяна, 2-я, административный район Канакер-Зейтун, Ереван.</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5C17FC92" w14:textId="35D46378"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sidRPr="00BF46F9">
              <w:rPr>
                <w:rFonts w:ascii="GHEA Grapalat" w:hAnsi="GHEA Grapalat"/>
                <w:color w:val="000000"/>
                <w:sz w:val="20"/>
                <w:szCs w:val="20"/>
                <w:lang w:val="hy-AM"/>
              </w:rPr>
              <w:t>....</w:t>
            </w:r>
          </w:p>
        </w:tc>
        <w:tc>
          <w:tcPr>
            <w:tcW w:w="504" w:type="dxa"/>
            <w:tcBorders>
              <w:top w:val="single" w:sz="4" w:space="0" w:color="auto"/>
              <w:left w:val="nil"/>
              <w:bottom w:val="single" w:sz="4" w:space="0" w:color="auto"/>
              <w:right w:val="single" w:sz="4" w:space="0" w:color="auto"/>
            </w:tcBorders>
            <w:textDirection w:val="btLr"/>
            <w:vAlign w:val="center"/>
          </w:tcPr>
          <w:p w14:paraId="1F415F9B" w14:textId="2FF8C790"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sidRPr="00BF46F9">
              <w:rPr>
                <w:rFonts w:ascii="GHEA Grapalat" w:hAnsi="GHEA Grapalat"/>
                <w:color w:val="000000"/>
                <w:sz w:val="20"/>
                <w:szCs w:val="20"/>
                <w:lang w:val="hy-AM"/>
              </w:rPr>
              <w:t>....</w:t>
            </w:r>
          </w:p>
        </w:tc>
        <w:tc>
          <w:tcPr>
            <w:tcW w:w="488" w:type="dxa"/>
            <w:tcBorders>
              <w:top w:val="single" w:sz="4" w:space="0" w:color="auto"/>
              <w:left w:val="nil"/>
              <w:bottom w:val="single" w:sz="4" w:space="0" w:color="auto"/>
              <w:right w:val="single" w:sz="4" w:space="0" w:color="auto"/>
            </w:tcBorders>
            <w:textDirection w:val="btLr"/>
            <w:vAlign w:val="center"/>
          </w:tcPr>
          <w:p w14:paraId="29FD8CBC" w14:textId="760CB866"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20 %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7F0CD073" w14:textId="610B2022"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rPr>
              <w:t>50 %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29A5C8E9" w14:textId="02DC9498"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rPr>
              <w:t>50 %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5819534E" w14:textId="633D2F55"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rPr>
              <w:t>50 %</w:t>
            </w:r>
          </w:p>
        </w:tc>
        <w:tc>
          <w:tcPr>
            <w:tcW w:w="551" w:type="dxa"/>
            <w:tcBorders>
              <w:top w:val="single" w:sz="4" w:space="0" w:color="auto"/>
              <w:left w:val="nil"/>
              <w:bottom w:val="single" w:sz="4" w:space="0" w:color="auto"/>
              <w:right w:val="single" w:sz="4" w:space="0" w:color="auto"/>
            </w:tcBorders>
            <w:textDirection w:val="btLr"/>
            <w:vAlign w:val="center"/>
          </w:tcPr>
          <w:p w14:paraId="5E9DCE2C" w14:textId="3D4DBEDA"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80 %</w:t>
            </w:r>
          </w:p>
        </w:tc>
        <w:tc>
          <w:tcPr>
            <w:tcW w:w="583" w:type="dxa"/>
            <w:tcBorders>
              <w:top w:val="single" w:sz="4" w:space="0" w:color="auto"/>
              <w:left w:val="nil"/>
              <w:bottom w:val="single" w:sz="4" w:space="0" w:color="auto"/>
              <w:right w:val="single" w:sz="4" w:space="0" w:color="auto"/>
            </w:tcBorders>
            <w:textDirection w:val="btLr"/>
            <w:vAlign w:val="center"/>
          </w:tcPr>
          <w:p w14:paraId="66FB4AF8" w14:textId="6A9F7C0C"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80 %</w:t>
            </w:r>
          </w:p>
        </w:tc>
        <w:tc>
          <w:tcPr>
            <w:tcW w:w="567" w:type="dxa"/>
            <w:tcBorders>
              <w:top w:val="single" w:sz="4" w:space="0" w:color="auto"/>
              <w:left w:val="nil"/>
              <w:bottom w:val="single" w:sz="4" w:space="0" w:color="auto"/>
              <w:right w:val="single" w:sz="4" w:space="0" w:color="auto"/>
            </w:tcBorders>
            <w:textDirection w:val="btLr"/>
            <w:vAlign w:val="center"/>
          </w:tcPr>
          <w:p w14:paraId="5177F5E4" w14:textId="0366C3D0"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80 %</w:t>
            </w:r>
          </w:p>
        </w:tc>
        <w:tc>
          <w:tcPr>
            <w:tcW w:w="567" w:type="dxa"/>
            <w:tcBorders>
              <w:top w:val="single" w:sz="4" w:space="0" w:color="auto"/>
              <w:left w:val="nil"/>
              <w:bottom w:val="single" w:sz="4" w:space="0" w:color="auto"/>
              <w:right w:val="single" w:sz="4" w:space="0" w:color="auto"/>
            </w:tcBorders>
            <w:textDirection w:val="btLr"/>
            <w:vAlign w:val="center"/>
          </w:tcPr>
          <w:p w14:paraId="022117F4" w14:textId="1872A1CF"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425" w:type="dxa"/>
            <w:tcBorders>
              <w:top w:val="single" w:sz="4" w:space="0" w:color="auto"/>
              <w:left w:val="nil"/>
              <w:bottom w:val="single" w:sz="4" w:space="0" w:color="auto"/>
              <w:right w:val="single" w:sz="4" w:space="0" w:color="auto"/>
            </w:tcBorders>
            <w:textDirection w:val="btLr"/>
            <w:vAlign w:val="center"/>
          </w:tcPr>
          <w:p w14:paraId="4AA0A33D" w14:textId="00B6523A"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textDirection w:val="btLr"/>
            <w:vAlign w:val="center"/>
          </w:tcPr>
          <w:p w14:paraId="0FA32C77" w14:textId="6D7D2E3E"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01ED786C" w14:textId="7664030C"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 xml:space="preserve">100 </w:t>
            </w:r>
            <w:r>
              <w:rPr>
                <w:rFonts w:ascii="GHEA Grapalat" w:hAnsi="GHEA Grapalat"/>
                <w:color w:val="000000"/>
                <w:sz w:val="20"/>
                <w:szCs w:val="20"/>
              </w:rPr>
              <w:t>%</w:t>
            </w:r>
          </w:p>
        </w:tc>
      </w:tr>
      <w:tr w:rsidR="002219F1" w:rsidRPr="0084361A" w14:paraId="00ACEF25" w14:textId="77777777" w:rsidTr="007F3DC5">
        <w:trPr>
          <w:gridAfter w:val="1"/>
          <w:wAfter w:w="10" w:type="dxa"/>
          <w:cantSplit/>
          <w:trHeight w:val="1134"/>
        </w:trPr>
        <w:tc>
          <w:tcPr>
            <w:tcW w:w="708" w:type="dxa"/>
            <w:vAlign w:val="center"/>
          </w:tcPr>
          <w:p w14:paraId="7DB8F94A" w14:textId="23B44881" w:rsidR="002219F1" w:rsidRDefault="002219F1" w:rsidP="002219F1">
            <w:pPr>
              <w:widowControl w:val="0"/>
              <w:suppressAutoHyphens/>
              <w:spacing w:after="120"/>
              <w:ind w:left="-43"/>
              <w:jc w:val="center"/>
              <w:rPr>
                <w:rFonts w:ascii="GHEA Grapalat" w:eastAsia="Calibri" w:hAnsi="GHEA Grapalat" w:cs="Calibri"/>
                <w:sz w:val="16"/>
                <w:szCs w:val="16"/>
                <w:lang w:val="hy-AM"/>
              </w:rPr>
            </w:pPr>
            <w:r>
              <w:rPr>
                <w:rFonts w:ascii="GHEA Grapalat" w:eastAsia="Calibri" w:hAnsi="GHEA Grapalat" w:cs="Calibri"/>
                <w:sz w:val="16"/>
                <w:szCs w:val="16"/>
                <w:lang w:val="hy-AM"/>
              </w:rPr>
              <w:lastRenderedPageBreak/>
              <w:t>3</w:t>
            </w:r>
          </w:p>
        </w:tc>
        <w:tc>
          <w:tcPr>
            <w:tcW w:w="1362" w:type="dxa"/>
            <w:vAlign w:val="center"/>
          </w:tcPr>
          <w:p w14:paraId="3C407AED" w14:textId="5D300CE1" w:rsidR="002219F1" w:rsidRPr="002219F1" w:rsidRDefault="002219F1" w:rsidP="002219F1">
            <w:pPr>
              <w:suppressAutoHyphens/>
              <w:ind w:left="-158" w:right="-108"/>
              <w:jc w:val="center"/>
              <w:rPr>
                <w:rFonts w:ascii="GHEA Grapalat" w:hAnsi="GHEA Grapalat"/>
                <w:bCs/>
                <w:sz w:val="20"/>
                <w:szCs w:val="20"/>
              </w:rPr>
            </w:pPr>
            <w:r w:rsidRPr="002219F1">
              <w:rPr>
                <w:rFonts w:ascii="GHEA Grapalat" w:hAnsi="GHEA Grapalat"/>
                <w:bCs/>
                <w:sz w:val="20"/>
                <w:szCs w:val="20"/>
                <w:lang w:val="hy-AM"/>
              </w:rPr>
              <w:t>45611300/9</w:t>
            </w:r>
          </w:p>
        </w:tc>
        <w:tc>
          <w:tcPr>
            <w:tcW w:w="1800" w:type="dxa"/>
            <w:vAlign w:val="center"/>
          </w:tcPr>
          <w:p w14:paraId="10B8B76F" w14:textId="608ACAD2" w:rsidR="002219F1" w:rsidRPr="002219F1" w:rsidRDefault="002219F1" w:rsidP="002219F1">
            <w:pPr>
              <w:suppressAutoHyphens/>
              <w:jc w:val="center"/>
              <w:rPr>
                <w:rFonts w:ascii="GHEA Grapalat" w:hAnsi="GHEA Grapalat"/>
                <w:color w:val="000000"/>
                <w:sz w:val="20"/>
                <w:szCs w:val="20"/>
              </w:rPr>
            </w:pPr>
            <w:r w:rsidRPr="002219F1">
              <w:rPr>
                <w:rFonts w:ascii="GHEA Grapalat" w:hAnsi="GHEA Grapalat"/>
                <w:color w:val="000000"/>
                <w:sz w:val="20"/>
                <w:szCs w:val="20"/>
              </w:rPr>
              <w:t>Работы по благоустройству территории, прилегающей к дому № 10 по улице Лепсиус в административном районе Канакер-Зейтун города Еревана.</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1961CEEE" w14:textId="75D5D8C5"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sidRPr="00BF46F9">
              <w:rPr>
                <w:rFonts w:ascii="GHEA Grapalat" w:hAnsi="GHEA Grapalat"/>
                <w:color w:val="000000"/>
                <w:sz w:val="20"/>
                <w:szCs w:val="20"/>
                <w:lang w:val="hy-AM"/>
              </w:rPr>
              <w:t>....</w:t>
            </w:r>
          </w:p>
        </w:tc>
        <w:tc>
          <w:tcPr>
            <w:tcW w:w="504" w:type="dxa"/>
            <w:tcBorders>
              <w:top w:val="single" w:sz="4" w:space="0" w:color="auto"/>
              <w:left w:val="nil"/>
              <w:bottom w:val="single" w:sz="4" w:space="0" w:color="auto"/>
              <w:right w:val="single" w:sz="4" w:space="0" w:color="auto"/>
            </w:tcBorders>
            <w:textDirection w:val="btLr"/>
            <w:vAlign w:val="center"/>
          </w:tcPr>
          <w:p w14:paraId="584C3D60" w14:textId="27E9EFAF"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sidRPr="00BF46F9">
              <w:rPr>
                <w:rFonts w:ascii="GHEA Grapalat" w:hAnsi="GHEA Grapalat"/>
                <w:color w:val="000000"/>
                <w:sz w:val="20"/>
                <w:szCs w:val="20"/>
                <w:lang w:val="hy-AM"/>
              </w:rPr>
              <w:t>....</w:t>
            </w:r>
          </w:p>
        </w:tc>
        <w:tc>
          <w:tcPr>
            <w:tcW w:w="488" w:type="dxa"/>
            <w:tcBorders>
              <w:top w:val="single" w:sz="4" w:space="0" w:color="auto"/>
              <w:left w:val="nil"/>
              <w:bottom w:val="single" w:sz="4" w:space="0" w:color="auto"/>
              <w:right w:val="single" w:sz="4" w:space="0" w:color="auto"/>
            </w:tcBorders>
            <w:textDirection w:val="btLr"/>
            <w:vAlign w:val="center"/>
          </w:tcPr>
          <w:p w14:paraId="7FDB7F90" w14:textId="549CD8A0"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20 %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22B9A289" w14:textId="202F59FA"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hy-AM"/>
              </w:rPr>
            </w:pPr>
            <w:r>
              <w:rPr>
                <w:rFonts w:ascii="GHEA Grapalat" w:hAnsi="GHEA Grapalat"/>
                <w:color w:val="000000"/>
                <w:sz w:val="20"/>
                <w:szCs w:val="20"/>
              </w:rPr>
              <w:t>50 %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69D38E9" w14:textId="539B9C38"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hy-AM"/>
              </w:rPr>
            </w:pPr>
            <w:r>
              <w:rPr>
                <w:rFonts w:ascii="GHEA Grapalat" w:hAnsi="GHEA Grapalat"/>
                <w:color w:val="000000"/>
                <w:sz w:val="20"/>
                <w:szCs w:val="20"/>
              </w:rPr>
              <w:t>50 %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189D2601" w14:textId="13C4E65D"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hy-AM"/>
              </w:rPr>
            </w:pPr>
            <w:r>
              <w:rPr>
                <w:rFonts w:ascii="GHEA Grapalat" w:hAnsi="GHEA Grapalat"/>
                <w:color w:val="000000"/>
                <w:sz w:val="20"/>
                <w:szCs w:val="20"/>
              </w:rPr>
              <w:t>50 %</w:t>
            </w:r>
          </w:p>
        </w:tc>
        <w:tc>
          <w:tcPr>
            <w:tcW w:w="551" w:type="dxa"/>
            <w:tcBorders>
              <w:top w:val="single" w:sz="4" w:space="0" w:color="auto"/>
              <w:left w:val="nil"/>
              <w:bottom w:val="single" w:sz="4" w:space="0" w:color="auto"/>
              <w:right w:val="single" w:sz="4" w:space="0" w:color="auto"/>
            </w:tcBorders>
            <w:textDirection w:val="btLr"/>
            <w:vAlign w:val="center"/>
          </w:tcPr>
          <w:p w14:paraId="5FC7A24B" w14:textId="03C64558"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pt-BR"/>
              </w:rPr>
            </w:pPr>
            <w:r>
              <w:rPr>
                <w:rFonts w:ascii="GHEA Grapalat" w:hAnsi="GHEA Grapalat"/>
                <w:color w:val="000000"/>
                <w:sz w:val="20"/>
                <w:szCs w:val="20"/>
                <w:lang w:val="hy-AM"/>
              </w:rPr>
              <w:t>80 %</w:t>
            </w:r>
          </w:p>
        </w:tc>
        <w:tc>
          <w:tcPr>
            <w:tcW w:w="583" w:type="dxa"/>
            <w:tcBorders>
              <w:top w:val="single" w:sz="4" w:space="0" w:color="auto"/>
              <w:left w:val="nil"/>
              <w:bottom w:val="single" w:sz="4" w:space="0" w:color="auto"/>
              <w:right w:val="single" w:sz="4" w:space="0" w:color="auto"/>
            </w:tcBorders>
            <w:textDirection w:val="btLr"/>
            <w:vAlign w:val="center"/>
          </w:tcPr>
          <w:p w14:paraId="08A9FE5A" w14:textId="685F065A"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pt-BR"/>
              </w:rPr>
            </w:pPr>
            <w:r>
              <w:rPr>
                <w:rFonts w:ascii="GHEA Grapalat" w:hAnsi="GHEA Grapalat"/>
                <w:color w:val="000000"/>
                <w:sz w:val="20"/>
                <w:szCs w:val="20"/>
                <w:lang w:val="hy-AM"/>
              </w:rPr>
              <w:t>80 %</w:t>
            </w:r>
          </w:p>
        </w:tc>
        <w:tc>
          <w:tcPr>
            <w:tcW w:w="567" w:type="dxa"/>
            <w:tcBorders>
              <w:top w:val="single" w:sz="4" w:space="0" w:color="auto"/>
              <w:left w:val="nil"/>
              <w:bottom w:val="single" w:sz="4" w:space="0" w:color="auto"/>
              <w:right w:val="single" w:sz="4" w:space="0" w:color="auto"/>
            </w:tcBorders>
            <w:textDirection w:val="btLr"/>
            <w:vAlign w:val="center"/>
          </w:tcPr>
          <w:p w14:paraId="7C8F73C5" w14:textId="20838C2E"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pt-BR"/>
              </w:rPr>
            </w:pPr>
            <w:r>
              <w:rPr>
                <w:rFonts w:ascii="GHEA Grapalat" w:hAnsi="GHEA Grapalat"/>
                <w:color w:val="000000"/>
                <w:sz w:val="20"/>
                <w:szCs w:val="20"/>
                <w:lang w:val="hy-AM"/>
              </w:rPr>
              <w:t>80 %</w:t>
            </w:r>
          </w:p>
        </w:tc>
        <w:tc>
          <w:tcPr>
            <w:tcW w:w="567" w:type="dxa"/>
            <w:tcBorders>
              <w:top w:val="single" w:sz="4" w:space="0" w:color="auto"/>
              <w:left w:val="nil"/>
              <w:bottom w:val="single" w:sz="4" w:space="0" w:color="auto"/>
              <w:right w:val="single" w:sz="4" w:space="0" w:color="auto"/>
            </w:tcBorders>
            <w:textDirection w:val="btLr"/>
            <w:vAlign w:val="center"/>
          </w:tcPr>
          <w:p w14:paraId="26594BCC" w14:textId="71A5803F"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425" w:type="dxa"/>
            <w:tcBorders>
              <w:top w:val="single" w:sz="4" w:space="0" w:color="auto"/>
              <w:left w:val="nil"/>
              <w:bottom w:val="single" w:sz="4" w:space="0" w:color="auto"/>
              <w:right w:val="single" w:sz="4" w:space="0" w:color="auto"/>
            </w:tcBorders>
            <w:textDirection w:val="btLr"/>
            <w:vAlign w:val="center"/>
          </w:tcPr>
          <w:p w14:paraId="4ABD9512" w14:textId="7535F249"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textDirection w:val="btLr"/>
            <w:vAlign w:val="center"/>
          </w:tcPr>
          <w:p w14:paraId="660CA3B6" w14:textId="319CCF09"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0DF16499" w14:textId="67BF5120"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r>
      <w:tr w:rsidR="002219F1" w:rsidRPr="0084361A" w14:paraId="27F1203B" w14:textId="77777777" w:rsidTr="007F3DC5">
        <w:trPr>
          <w:gridAfter w:val="1"/>
          <w:wAfter w:w="10" w:type="dxa"/>
          <w:cantSplit/>
          <w:trHeight w:val="1134"/>
        </w:trPr>
        <w:tc>
          <w:tcPr>
            <w:tcW w:w="708" w:type="dxa"/>
            <w:vAlign w:val="center"/>
          </w:tcPr>
          <w:p w14:paraId="5E0F6F6C" w14:textId="564E519B" w:rsidR="002219F1" w:rsidRDefault="002219F1" w:rsidP="002219F1">
            <w:pPr>
              <w:widowControl w:val="0"/>
              <w:suppressAutoHyphens/>
              <w:spacing w:after="120"/>
              <w:ind w:left="-43"/>
              <w:jc w:val="center"/>
              <w:rPr>
                <w:rFonts w:ascii="GHEA Grapalat" w:eastAsia="Calibri" w:hAnsi="GHEA Grapalat" w:cs="Calibri"/>
                <w:sz w:val="16"/>
                <w:szCs w:val="16"/>
                <w:lang w:val="hy-AM"/>
              </w:rPr>
            </w:pPr>
            <w:r>
              <w:rPr>
                <w:rFonts w:ascii="GHEA Grapalat" w:eastAsia="Calibri" w:hAnsi="GHEA Grapalat" w:cs="Calibri"/>
                <w:sz w:val="16"/>
                <w:szCs w:val="16"/>
                <w:lang w:val="hy-AM"/>
              </w:rPr>
              <w:t>4</w:t>
            </w:r>
          </w:p>
        </w:tc>
        <w:tc>
          <w:tcPr>
            <w:tcW w:w="1362" w:type="dxa"/>
            <w:vAlign w:val="center"/>
          </w:tcPr>
          <w:p w14:paraId="113279D3" w14:textId="4D4C9B1B" w:rsidR="002219F1" w:rsidRPr="002219F1" w:rsidRDefault="002219F1" w:rsidP="002219F1">
            <w:pPr>
              <w:suppressAutoHyphens/>
              <w:ind w:left="-158" w:right="-108"/>
              <w:jc w:val="center"/>
              <w:rPr>
                <w:rFonts w:ascii="GHEA Grapalat" w:hAnsi="GHEA Grapalat"/>
                <w:bCs/>
                <w:sz w:val="20"/>
                <w:szCs w:val="20"/>
              </w:rPr>
            </w:pPr>
            <w:r w:rsidRPr="002219F1">
              <w:rPr>
                <w:rFonts w:ascii="GHEA Grapalat" w:hAnsi="GHEA Grapalat"/>
                <w:bCs/>
                <w:sz w:val="20"/>
                <w:szCs w:val="20"/>
                <w:lang w:val="hy-AM"/>
              </w:rPr>
              <w:t>45611300/10</w:t>
            </w:r>
          </w:p>
        </w:tc>
        <w:tc>
          <w:tcPr>
            <w:tcW w:w="1800" w:type="dxa"/>
            <w:vAlign w:val="center"/>
          </w:tcPr>
          <w:p w14:paraId="5878433B" w14:textId="4793BA0C" w:rsidR="002219F1" w:rsidRPr="002219F1" w:rsidRDefault="002219F1" w:rsidP="002219F1">
            <w:pPr>
              <w:suppressAutoHyphens/>
              <w:jc w:val="center"/>
              <w:rPr>
                <w:rFonts w:ascii="GHEA Grapalat" w:hAnsi="GHEA Grapalat"/>
                <w:color w:val="000000"/>
                <w:sz w:val="20"/>
                <w:szCs w:val="20"/>
              </w:rPr>
            </w:pPr>
            <w:r w:rsidRPr="002219F1">
              <w:rPr>
                <w:rFonts w:ascii="GHEA Grapalat" w:hAnsi="GHEA Grapalat"/>
                <w:color w:val="000000"/>
                <w:sz w:val="20"/>
                <w:szCs w:val="20"/>
              </w:rPr>
              <w:t>Ведутся ремонтные работы перед зданием по адресу: Тигранян, 20, Канакер-Зейтунский административный район Еревана.</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18B81563" w14:textId="3198360E"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sidRPr="00BF46F9">
              <w:rPr>
                <w:rFonts w:ascii="GHEA Grapalat" w:hAnsi="GHEA Grapalat"/>
                <w:color w:val="000000"/>
                <w:sz w:val="20"/>
                <w:szCs w:val="20"/>
                <w:lang w:val="hy-AM"/>
              </w:rPr>
              <w:t>....</w:t>
            </w:r>
          </w:p>
        </w:tc>
        <w:tc>
          <w:tcPr>
            <w:tcW w:w="504" w:type="dxa"/>
            <w:tcBorders>
              <w:top w:val="single" w:sz="4" w:space="0" w:color="auto"/>
              <w:left w:val="nil"/>
              <w:bottom w:val="single" w:sz="4" w:space="0" w:color="auto"/>
              <w:right w:val="single" w:sz="4" w:space="0" w:color="auto"/>
            </w:tcBorders>
            <w:textDirection w:val="btLr"/>
            <w:vAlign w:val="center"/>
          </w:tcPr>
          <w:p w14:paraId="69194078" w14:textId="375E9379"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sidRPr="00BF46F9">
              <w:rPr>
                <w:rFonts w:ascii="GHEA Grapalat" w:hAnsi="GHEA Grapalat"/>
                <w:color w:val="000000"/>
                <w:sz w:val="20"/>
                <w:szCs w:val="20"/>
                <w:lang w:val="hy-AM"/>
              </w:rPr>
              <w:t>....</w:t>
            </w:r>
          </w:p>
        </w:tc>
        <w:tc>
          <w:tcPr>
            <w:tcW w:w="488" w:type="dxa"/>
            <w:tcBorders>
              <w:top w:val="single" w:sz="4" w:space="0" w:color="auto"/>
              <w:left w:val="nil"/>
              <w:bottom w:val="single" w:sz="4" w:space="0" w:color="auto"/>
              <w:right w:val="single" w:sz="4" w:space="0" w:color="auto"/>
            </w:tcBorders>
            <w:textDirection w:val="btLr"/>
            <w:vAlign w:val="center"/>
          </w:tcPr>
          <w:p w14:paraId="08CB1CB4" w14:textId="424C615F" w:rsidR="002219F1" w:rsidRPr="008F1014" w:rsidRDefault="002219F1" w:rsidP="002219F1">
            <w:pPr>
              <w:widowControl w:val="0"/>
              <w:suppressAutoHyphens/>
              <w:spacing w:after="120"/>
              <w:ind w:left="-108" w:right="-136"/>
              <w:jc w:val="center"/>
              <w:rPr>
                <w:rFonts w:ascii="GHEA Grapalat" w:eastAsia="Calibri" w:hAnsi="GHEA Grapalat" w:cs="Calibri"/>
                <w:sz w:val="16"/>
                <w:szCs w:val="16"/>
              </w:rPr>
            </w:pPr>
            <w:r>
              <w:rPr>
                <w:rFonts w:ascii="GHEA Grapalat" w:hAnsi="GHEA Grapalat"/>
                <w:color w:val="000000"/>
                <w:sz w:val="20"/>
                <w:szCs w:val="20"/>
                <w:lang w:val="hy-AM"/>
              </w:rPr>
              <w:t>20 %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7318E873" w14:textId="0740603E"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hy-AM"/>
              </w:rPr>
            </w:pPr>
            <w:r>
              <w:rPr>
                <w:rFonts w:ascii="GHEA Grapalat" w:hAnsi="GHEA Grapalat"/>
                <w:color w:val="000000"/>
                <w:sz w:val="20"/>
                <w:szCs w:val="20"/>
              </w:rPr>
              <w:t>50 %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1D9A736C" w14:textId="4BB8DF1F"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hy-AM"/>
              </w:rPr>
            </w:pPr>
            <w:r>
              <w:rPr>
                <w:rFonts w:ascii="GHEA Grapalat" w:hAnsi="GHEA Grapalat"/>
                <w:color w:val="000000"/>
                <w:sz w:val="20"/>
                <w:szCs w:val="20"/>
              </w:rPr>
              <w:t>50 %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94AC296" w14:textId="0E5495BC"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hy-AM"/>
              </w:rPr>
            </w:pPr>
            <w:r>
              <w:rPr>
                <w:rFonts w:ascii="GHEA Grapalat" w:hAnsi="GHEA Grapalat"/>
                <w:color w:val="000000"/>
                <w:sz w:val="20"/>
                <w:szCs w:val="20"/>
              </w:rPr>
              <w:t>50 %</w:t>
            </w:r>
          </w:p>
        </w:tc>
        <w:tc>
          <w:tcPr>
            <w:tcW w:w="551" w:type="dxa"/>
            <w:tcBorders>
              <w:top w:val="single" w:sz="4" w:space="0" w:color="auto"/>
              <w:left w:val="nil"/>
              <w:bottom w:val="single" w:sz="4" w:space="0" w:color="auto"/>
              <w:right w:val="single" w:sz="4" w:space="0" w:color="auto"/>
            </w:tcBorders>
            <w:textDirection w:val="btLr"/>
            <w:vAlign w:val="center"/>
          </w:tcPr>
          <w:p w14:paraId="5417D1DA" w14:textId="5E010F3B"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pt-BR"/>
              </w:rPr>
            </w:pPr>
            <w:r>
              <w:rPr>
                <w:rFonts w:ascii="GHEA Grapalat" w:hAnsi="GHEA Grapalat"/>
                <w:color w:val="000000"/>
                <w:sz w:val="20"/>
                <w:szCs w:val="20"/>
                <w:lang w:val="hy-AM"/>
              </w:rPr>
              <w:t>80 %</w:t>
            </w:r>
          </w:p>
        </w:tc>
        <w:tc>
          <w:tcPr>
            <w:tcW w:w="583" w:type="dxa"/>
            <w:tcBorders>
              <w:top w:val="single" w:sz="4" w:space="0" w:color="auto"/>
              <w:left w:val="nil"/>
              <w:bottom w:val="single" w:sz="4" w:space="0" w:color="auto"/>
              <w:right w:val="single" w:sz="4" w:space="0" w:color="auto"/>
            </w:tcBorders>
            <w:textDirection w:val="btLr"/>
            <w:vAlign w:val="center"/>
          </w:tcPr>
          <w:p w14:paraId="30DA7E79" w14:textId="69B244A4"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pt-BR"/>
              </w:rPr>
            </w:pPr>
            <w:r>
              <w:rPr>
                <w:rFonts w:ascii="GHEA Grapalat" w:hAnsi="GHEA Grapalat"/>
                <w:color w:val="000000"/>
                <w:sz w:val="20"/>
                <w:szCs w:val="20"/>
                <w:lang w:val="hy-AM"/>
              </w:rPr>
              <w:t>80 %</w:t>
            </w:r>
          </w:p>
        </w:tc>
        <w:tc>
          <w:tcPr>
            <w:tcW w:w="567" w:type="dxa"/>
            <w:tcBorders>
              <w:top w:val="single" w:sz="4" w:space="0" w:color="auto"/>
              <w:left w:val="nil"/>
              <w:bottom w:val="single" w:sz="4" w:space="0" w:color="auto"/>
              <w:right w:val="single" w:sz="4" w:space="0" w:color="auto"/>
            </w:tcBorders>
            <w:textDirection w:val="btLr"/>
            <w:vAlign w:val="center"/>
          </w:tcPr>
          <w:p w14:paraId="4932BF79" w14:textId="77002B3B"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pt-BR"/>
              </w:rPr>
            </w:pPr>
            <w:r>
              <w:rPr>
                <w:rFonts w:ascii="GHEA Grapalat" w:hAnsi="GHEA Grapalat"/>
                <w:color w:val="000000"/>
                <w:sz w:val="20"/>
                <w:szCs w:val="20"/>
                <w:lang w:val="hy-AM"/>
              </w:rPr>
              <w:t>80 %</w:t>
            </w:r>
          </w:p>
        </w:tc>
        <w:tc>
          <w:tcPr>
            <w:tcW w:w="567" w:type="dxa"/>
            <w:tcBorders>
              <w:top w:val="single" w:sz="4" w:space="0" w:color="auto"/>
              <w:left w:val="nil"/>
              <w:bottom w:val="single" w:sz="4" w:space="0" w:color="auto"/>
              <w:right w:val="single" w:sz="4" w:space="0" w:color="auto"/>
            </w:tcBorders>
            <w:textDirection w:val="btLr"/>
            <w:vAlign w:val="center"/>
          </w:tcPr>
          <w:p w14:paraId="3AE864CA" w14:textId="5C87669A"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425" w:type="dxa"/>
            <w:tcBorders>
              <w:top w:val="single" w:sz="4" w:space="0" w:color="auto"/>
              <w:left w:val="nil"/>
              <w:bottom w:val="single" w:sz="4" w:space="0" w:color="auto"/>
              <w:right w:val="single" w:sz="4" w:space="0" w:color="auto"/>
            </w:tcBorders>
            <w:textDirection w:val="btLr"/>
            <w:vAlign w:val="center"/>
          </w:tcPr>
          <w:p w14:paraId="006F7F70" w14:textId="5177F8A3"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textDirection w:val="btLr"/>
            <w:vAlign w:val="center"/>
          </w:tcPr>
          <w:p w14:paraId="5078AE4C" w14:textId="028A6521"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40C385CF" w14:textId="12564349" w:rsidR="002219F1" w:rsidRDefault="002219F1" w:rsidP="002219F1">
            <w:pPr>
              <w:widowControl w:val="0"/>
              <w:suppressAutoHyphens/>
              <w:spacing w:after="120"/>
              <w:ind w:left="-108" w:right="-136"/>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r>
    </w:tbl>
    <w:p w14:paraId="52DD6A5D" w14:textId="6C8336CC" w:rsidR="00BB28C8" w:rsidRPr="00AB7E88" w:rsidRDefault="004A0B50" w:rsidP="004A0B50">
      <w:pPr>
        <w:widowControl w:val="0"/>
        <w:spacing w:line="276" w:lineRule="auto"/>
        <w:jc w:val="both"/>
        <w:rPr>
          <w:rFonts w:ascii="GHEA Grapalat" w:hAnsi="GHEA Grapalat"/>
          <w:i/>
        </w:rPr>
      </w:pPr>
      <w:r w:rsidRPr="00124BE9">
        <w:rPr>
          <w:rStyle w:val="FootnoteReference"/>
        </w:rPr>
        <w:t>*</w:t>
      </w:r>
      <w:r w:rsidRPr="00124BE9">
        <w:t xml:space="preserve"> </w:t>
      </w:r>
      <w:r w:rsidRPr="00124BE9">
        <w:rPr>
          <w:rFonts w:ascii="GHEA Grapalat" w:hAnsi="GHEA Grapalat"/>
          <w:i/>
        </w:rPr>
        <w:t xml:space="preserve">Подлежащие уплате суммы представляются в порядке возрастания. </w:t>
      </w:r>
    </w:p>
    <w:p w14:paraId="4A576305" w14:textId="77777777" w:rsidR="00441A28" w:rsidRPr="00AB7E88" w:rsidRDefault="00441A28" w:rsidP="004A0B50">
      <w:pPr>
        <w:widowControl w:val="0"/>
        <w:spacing w:line="276" w:lineRule="auto"/>
        <w:jc w:val="both"/>
        <w:rPr>
          <w:rFonts w:ascii="GHEA Grapalat" w:hAnsi="GHEA Grapalat" w:cs="Sylfaen"/>
          <w:i/>
          <w:color w:val="EE0000"/>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0D63271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336920">
          <w:footnotePr>
            <w:pos w:val="beneathText"/>
          </w:footnotePr>
          <w:pgSz w:w="11907" w:h="16840" w:code="9"/>
          <w:pgMar w:top="810" w:right="1418" w:bottom="1418" w:left="1418" w:header="561" w:footer="561" w:gutter="0"/>
          <w:cols w:space="720"/>
          <w:docGrid w:linePitch="326"/>
        </w:sectPr>
      </w:pPr>
    </w:p>
    <w:p w14:paraId="57759454"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5704245A"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14:paraId="55BA6A02" w14:textId="77777777"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76580733"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tcPr>
          <w:p w14:paraId="6708230B"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tcPr>
          <w:p w14:paraId="3E3546B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Pr>
          <w:p w14:paraId="1CE6E60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tcPr>
          <w:p w14:paraId="611249B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tcPr>
          <w:p w14:paraId="15A2E8C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tcPr>
          <w:p w14:paraId="25C887A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tcPr>
          <w:p w14:paraId="1908494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tcPr>
          <w:p w14:paraId="6DF063E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1B1B1E27"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7A607FF4"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6456D361" w14:textId="77777777" w:rsidR="00BB28C8" w:rsidRDefault="00BB28C8" w:rsidP="00BB28C8">
      <w:pPr>
        <w:rPr>
          <w:rFonts w:ascii="GHEA Grapalat" w:hAnsi="GHEA Grapalat" w:cs="Sylfaen"/>
          <w:b/>
        </w:rPr>
      </w:pPr>
      <w:r>
        <w:rPr>
          <w:rFonts w:ascii="GHEA Grapalat" w:hAnsi="GHEA Grapalat" w:cs="Sylfaen"/>
          <w:b/>
        </w:rPr>
        <w:br w:type="page"/>
      </w:r>
    </w:p>
    <w:p w14:paraId="71F80ECC"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BB28C8">
      <w:pPr>
        <w:widowControl w:val="0"/>
        <w:spacing w:after="160" w:line="360" w:lineRule="auto"/>
        <w:jc w:val="center"/>
        <w:rPr>
          <w:rFonts w:ascii="GHEA Grapalat" w:hAnsi="GHEA Grapalat" w:cs="Sylfaen"/>
        </w:rPr>
      </w:pPr>
    </w:p>
    <w:p w14:paraId="662BAAA2"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525C654C"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D2146">
            <w:pPr>
              <w:widowControl w:val="0"/>
              <w:spacing w:after="120"/>
              <w:rPr>
                <w:rFonts w:ascii="GHEA Grapalat" w:hAnsi="GHEA Grapalat" w:cs="Sylfaen"/>
                <w:sz w:val="16"/>
                <w:szCs w:val="16"/>
              </w:rPr>
            </w:pPr>
          </w:p>
        </w:tc>
      </w:tr>
    </w:tbl>
    <w:p w14:paraId="3D60C6A1"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44B0D5BF"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BB28C8">
      <w:pPr>
        <w:rPr>
          <w:rFonts w:ascii="GHEA Grapalat" w:hAnsi="GHEA Grapalat"/>
        </w:rPr>
      </w:pPr>
      <w:r>
        <w:rPr>
          <w:rFonts w:ascii="GHEA Grapalat" w:hAnsi="GHEA Grapalat"/>
        </w:rPr>
        <w:br w:type="page"/>
      </w:r>
    </w:p>
    <w:p w14:paraId="06B665F2"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3EA5AEC0"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752DC733" w14:textId="61ED93A5" w:rsidR="008D352C" w:rsidRDefault="008D352C" w:rsidP="00BB28C8">
      <w:pPr>
        <w:widowControl w:val="0"/>
        <w:spacing w:after="160"/>
        <w:ind w:left="-142" w:firstLine="142"/>
        <w:jc w:val="both"/>
        <w:rPr>
          <w:rFonts w:ascii="GHEA Grapalat" w:hAnsi="GHEA Grapalat"/>
          <w:i/>
        </w:rPr>
      </w:pPr>
    </w:p>
    <w:p w14:paraId="72460E55" w14:textId="04A0DA94" w:rsidR="002030CE" w:rsidRDefault="002030CE" w:rsidP="00BB28C8">
      <w:pPr>
        <w:widowControl w:val="0"/>
        <w:spacing w:after="160"/>
        <w:ind w:left="-142" w:firstLine="142"/>
        <w:jc w:val="both"/>
        <w:rPr>
          <w:rFonts w:ascii="GHEA Grapalat" w:hAnsi="GHEA Grapalat"/>
          <w:i/>
        </w:rPr>
      </w:pPr>
    </w:p>
    <w:p w14:paraId="29EE1172" w14:textId="2D20064D" w:rsidR="002030CE" w:rsidRDefault="002030CE" w:rsidP="00BB28C8">
      <w:pPr>
        <w:widowControl w:val="0"/>
        <w:spacing w:after="160"/>
        <w:ind w:left="-142" w:firstLine="142"/>
        <w:jc w:val="both"/>
        <w:rPr>
          <w:rFonts w:ascii="GHEA Grapalat" w:hAnsi="GHEA Grapalat"/>
          <w:i/>
        </w:rPr>
      </w:pPr>
    </w:p>
    <w:p w14:paraId="409E812E" w14:textId="1BCE86F2" w:rsidR="002030CE" w:rsidRDefault="002030CE" w:rsidP="00BB28C8">
      <w:pPr>
        <w:widowControl w:val="0"/>
        <w:spacing w:after="160"/>
        <w:ind w:left="-142" w:firstLine="142"/>
        <w:jc w:val="both"/>
        <w:rPr>
          <w:rFonts w:ascii="GHEA Grapalat" w:hAnsi="GHEA Grapalat"/>
          <w:i/>
        </w:rPr>
      </w:pPr>
    </w:p>
    <w:p w14:paraId="5D1BC575" w14:textId="0D7307A7" w:rsidR="002030CE" w:rsidRDefault="002030CE" w:rsidP="00BB28C8">
      <w:pPr>
        <w:widowControl w:val="0"/>
        <w:spacing w:after="160"/>
        <w:ind w:left="-142" w:firstLine="142"/>
        <w:jc w:val="both"/>
        <w:rPr>
          <w:rFonts w:ascii="GHEA Grapalat" w:hAnsi="GHEA Grapalat"/>
          <w:i/>
        </w:rPr>
      </w:pPr>
    </w:p>
    <w:p w14:paraId="10F94599" w14:textId="45EFAD56" w:rsidR="002030CE" w:rsidRDefault="002030CE" w:rsidP="00BB28C8">
      <w:pPr>
        <w:widowControl w:val="0"/>
        <w:spacing w:after="160"/>
        <w:ind w:left="-142" w:firstLine="142"/>
        <w:jc w:val="both"/>
        <w:rPr>
          <w:rFonts w:ascii="GHEA Grapalat" w:hAnsi="GHEA Grapalat"/>
          <w:i/>
        </w:rPr>
      </w:pPr>
    </w:p>
    <w:p w14:paraId="16D9A345" w14:textId="36595E8A" w:rsidR="002030CE" w:rsidRDefault="002030CE" w:rsidP="00BB28C8">
      <w:pPr>
        <w:widowControl w:val="0"/>
        <w:spacing w:after="160"/>
        <w:ind w:left="-142" w:firstLine="142"/>
        <w:jc w:val="both"/>
        <w:rPr>
          <w:rFonts w:ascii="GHEA Grapalat" w:hAnsi="GHEA Grapalat"/>
          <w:i/>
        </w:rPr>
      </w:pPr>
    </w:p>
    <w:p w14:paraId="1D8CB11F" w14:textId="3973B5B3" w:rsidR="002030CE" w:rsidRDefault="002030CE" w:rsidP="00BB28C8">
      <w:pPr>
        <w:widowControl w:val="0"/>
        <w:spacing w:after="160"/>
        <w:ind w:left="-142" w:firstLine="142"/>
        <w:jc w:val="both"/>
        <w:rPr>
          <w:rFonts w:ascii="GHEA Grapalat" w:hAnsi="GHEA Grapalat"/>
          <w:i/>
        </w:rPr>
      </w:pPr>
    </w:p>
    <w:p w14:paraId="270E59CA" w14:textId="6C9751FA" w:rsidR="002030CE" w:rsidRDefault="002030CE" w:rsidP="00BB28C8">
      <w:pPr>
        <w:widowControl w:val="0"/>
        <w:spacing w:after="160"/>
        <w:ind w:left="-142" w:firstLine="142"/>
        <w:jc w:val="both"/>
        <w:rPr>
          <w:rFonts w:ascii="GHEA Grapalat" w:hAnsi="GHEA Grapalat"/>
          <w:i/>
        </w:rPr>
      </w:pPr>
    </w:p>
    <w:p w14:paraId="0430DB7C" w14:textId="6160DAAB" w:rsidR="002030CE" w:rsidRDefault="002030CE" w:rsidP="00BB28C8">
      <w:pPr>
        <w:widowControl w:val="0"/>
        <w:spacing w:after="160"/>
        <w:ind w:left="-142" w:firstLine="142"/>
        <w:jc w:val="both"/>
        <w:rPr>
          <w:rFonts w:ascii="GHEA Grapalat" w:hAnsi="GHEA Grapalat"/>
          <w:i/>
        </w:rPr>
      </w:pPr>
    </w:p>
    <w:p w14:paraId="5BB1BBEB" w14:textId="4C83127E" w:rsidR="002030CE" w:rsidRDefault="002030CE" w:rsidP="00BB28C8">
      <w:pPr>
        <w:widowControl w:val="0"/>
        <w:spacing w:after="160"/>
        <w:ind w:left="-142" w:firstLine="142"/>
        <w:jc w:val="both"/>
        <w:rPr>
          <w:rFonts w:ascii="GHEA Grapalat" w:hAnsi="GHEA Grapalat"/>
          <w:i/>
        </w:rPr>
      </w:pPr>
    </w:p>
    <w:p w14:paraId="5B6949BB" w14:textId="713E8297" w:rsidR="002030CE" w:rsidRDefault="002030CE" w:rsidP="00BB28C8">
      <w:pPr>
        <w:widowControl w:val="0"/>
        <w:spacing w:after="160"/>
        <w:ind w:left="-142" w:firstLine="142"/>
        <w:jc w:val="both"/>
        <w:rPr>
          <w:rFonts w:ascii="GHEA Grapalat" w:hAnsi="GHEA Grapalat"/>
          <w:i/>
        </w:rPr>
      </w:pPr>
    </w:p>
    <w:p w14:paraId="0624DE22" w14:textId="4F6A7AD1" w:rsidR="002030CE" w:rsidRDefault="002030CE" w:rsidP="00BB28C8">
      <w:pPr>
        <w:widowControl w:val="0"/>
        <w:spacing w:after="160"/>
        <w:ind w:left="-142" w:firstLine="142"/>
        <w:jc w:val="both"/>
        <w:rPr>
          <w:rFonts w:ascii="GHEA Grapalat" w:hAnsi="GHEA Grapalat"/>
          <w:i/>
        </w:rPr>
      </w:pPr>
    </w:p>
    <w:p w14:paraId="42F6942B" w14:textId="089F1336" w:rsidR="002030CE" w:rsidRDefault="002030CE" w:rsidP="00BB28C8">
      <w:pPr>
        <w:widowControl w:val="0"/>
        <w:spacing w:after="160"/>
        <w:ind w:left="-142" w:firstLine="142"/>
        <w:jc w:val="both"/>
        <w:rPr>
          <w:rFonts w:ascii="GHEA Grapalat" w:hAnsi="GHEA Grapalat"/>
          <w:i/>
        </w:rPr>
      </w:pPr>
    </w:p>
    <w:p w14:paraId="59B0AD12" w14:textId="69EC7D0E" w:rsidR="002030CE" w:rsidRDefault="002030CE" w:rsidP="00BB28C8">
      <w:pPr>
        <w:widowControl w:val="0"/>
        <w:spacing w:after="160"/>
        <w:ind w:left="-142" w:firstLine="142"/>
        <w:jc w:val="both"/>
        <w:rPr>
          <w:rFonts w:ascii="GHEA Grapalat" w:hAnsi="GHEA Grapalat"/>
          <w:i/>
        </w:rPr>
      </w:pPr>
    </w:p>
    <w:p w14:paraId="3086630B" w14:textId="2E92787C" w:rsidR="002030CE" w:rsidRDefault="002030CE" w:rsidP="00BB28C8">
      <w:pPr>
        <w:widowControl w:val="0"/>
        <w:spacing w:after="160"/>
        <w:ind w:left="-142" w:firstLine="142"/>
        <w:jc w:val="both"/>
        <w:rPr>
          <w:rFonts w:ascii="GHEA Grapalat" w:hAnsi="GHEA Grapalat"/>
          <w:i/>
        </w:rPr>
      </w:pPr>
    </w:p>
    <w:p w14:paraId="4424FE92" w14:textId="5A46F27E" w:rsidR="002030CE" w:rsidRDefault="002030CE" w:rsidP="00BB28C8">
      <w:pPr>
        <w:widowControl w:val="0"/>
        <w:spacing w:after="160"/>
        <w:ind w:left="-142" w:firstLine="142"/>
        <w:jc w:val="both"/>
        <w:rPr>
          <w:rFonts w:ascii="GHEA Grapalat" w:hAnsi="GHEA Grapalat"/>
          <w:i/>
        </w:rPr>
      </w:pPr>
    </w:p>
    <w:p w14:paraId="2E6A432E" w14:textId="77777777" w:rsidR="002030CE" w:rsidRDefault="002030CE" w:rsidP="002030CE">
      <w:pPr>
        <w:widowControl w:val="0"/>
        <w:jc w:val="right"/>
        <w:rPr>
          <w:rFonts w:ascii="GHEA Grapalat" w:hAnsi="GHEA Grapalat"/>
          <w:i/>
        </w:rPr>
      </w:pPr>
    </w:p>
    <w:p w14:paraId="3DA00105" w14:textId="77777777" w:rsidR="002030CE" w:rsidRPr="008A662A" w:rsidRDefault="002030CE" w:rsidP="002030CE">
      <w:pPr>
        <w:widowControl w:val="0"/>
        <w:jc w:val="right"/>
        <w:rPr>
          <w:rFonts w:ascii="GHEA Grapalat" w:hAnsi="GHEA Grapalat" w:cs="Sylfaen"/>
          <w:i/>
        </w:rPr>
      </w:pPr>
      <w:r w:rsidRPr="008A662A">
        <w:rPr>
          <w:rFonts w:ascii="GHEA Grapalat" w:hAnsi="GHEA Grapalat"/>
          <w:i/>
        </w:rPr>
        <w:t>Приложение № 5</w:t>
      </w:r>
    </w:p>
    <w:p w14:paraId="3E53F755" w14:textId="77777777" w:rsidR="002030CE" w:rsidRPr="008A662A" w:rsidRDefault="002030CE" w:rsidP="002030CE">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36443B8A" w14:textId="77777777" w:rsidR="002030CE" w:rsidRPr="008A662A" w:rsidRDefault="002030CE" w:rsidP="002030CE">
      <w:pPr>
        <w:jc w:val="center"/>
        <w:rPr>
          <w:rFonts w:ascii="GHEA Grapalat" w:hAnsi="GHEA Grapalat" w:cs="GHEA Grapalat"/>
        </w:rPr>
      </w:pPr>
    </w:p>
    <w:p w14:paraId="72ACF7CB" w14:textId="77777777" w:rsidR="002030CE" w:rsidRPr="008A662A" w:rsidRDefault="002030CE" w:rsidP="002030CE">
      <w:pPr>
        <w:jc w:val="center"/>
        <w:rPr>
          <w:rFonts w:ascii="GHEA Grapalat" w:hAnsi="GHEA Grapalat" w:cs="GHEA Grapalat"/>
        </w:rPr>
      </w:pPr>
      <w:r w:rsidRPr="008A662A">
        <w:rPr>
          <w:rFonts w:ascii="GHEA Grapalat" w:hAnsi="GHEA Grapalat" w:cs="GHEA Grapalat"/>
        </w:rPr>
        <w:t>УВЕДОМЛЕНИЕ</w:t>
      </w:r>
    </w:p>
    <w:p w14:paraId="70AB1EB4" w14:textId="77777777" w:rsidR="002030CE" w:rsidRPr="00487F5A" w:rsidRDefault="002030CE" w:rsidP="002030CE">
      <w:pPr>
        <w:jc w:val="center"/>
        <w:rPr>
          <w:rFonts w:ascii="GHEA Grapalat" w:hAnsi="GHEA Grapalat" w:cs="GHEA Grapalat"/>
          <w:lang w:val="hy-AM"/>
        </w:rPr>
      </w:pPr>
    </w:p>
    <w:p w14:paraId="6FC5D83F" w14:textId="77777777" w:rsidR="002030CE" w:rsidRPr="00487F5A" w:rsidRDefault="002030CE" w:rsidP="002030CE">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1405E8A4" w14:textId="77777777" w:rsidR="002030CE" w:rsidRPr="00487F5A" w:rsidRDefault="002030CE" w:rsidP="002030CE">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41BAA9E1" w14:textId="77777777" w:rsidR="002030CE" w:rsidRPr="00487F5A" w:rsidRDefault="002030CE" w:rsidP="002030CE">
      <w:pPr>
        <w:rPr>
          <w:rFonts w:ascii="GHEA Grapalat" w:hAnsi="GHEA Grapalat"/>
          <w:vertAlign w:val="superscript"/>
          <w:lang w:val="es-ES"/>
        </w:rPr>
      </w:pPr>
    </w:p>
    <w:p w14:paraId="3113EF76" w14:textId="77777777" w:rsidR="002030CE" w:rsidRPr="00487F5A" w:rsidRDefault="002030CE">
      <w:pPr>
        <w:pStyle w:val="ListParagraph"/>
        <w:numPr>
          <w:ilvl w:val="0"/>
          <w:numId w:val="9"/>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64D649B9" w14:textId="77777777" w:rsidR="002030CE" w:rsidRPr="008A662A" w:rsidRDefault="002030CE" w:rsidP="002030CE">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0BD71F78" w14:textId="77777777" w:rsidR="002030CE" w:rsidRPr="008A662A" w:rsidRDefault="002030CE" w:rsidP="002030CE">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56DEE93A" w14:textId="77777777" w:rsidR="002030CE" w:rsidRPr="00487F5A" w:rsidRDefault="002030CE" w:rsidP="002030CE">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40A63D79" w14:textId="77777777" w:rsidR="002030CE" w:rsidRPr="00487F5A" w:rsidRDefault="002030CE" w:rsidP="002030CE">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156F9">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156F9">
        <w:rPr>
          <w:rFonts w:ascii="GHEA Grapalat" w:hAnsi="GHEA Grapalat"/>
          <w:sz w:val="20"/>
          <w:szCs w:val="20"/>
        </w:rPr>
        <w:t>заключен</w:t>
      </w:r>
      <w:r w:rsidRPr="00487F5A">
        <w:rPr>
          <w:rFonts w:ascii="GHEA Grapalat" w:hAnsi="GHEA Grapalat" w:cs="Sylfaen"/>
          <w:sz w:val="20"/>
          <w:szCs w:val="20"/>
          <w:lang w:val="es-ES"/>
        </w:rPr>
        <w:t xml:space="preserve"> </w:t>
      </w:r>
      <w:r w:rsidRPr="007156F9">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156F9">
        <w:rPr>
          <w:rFonts w:ascii="GHEA Grapalat" w:hAnsi="GHEA Grapalat"/>
        </w:rPr>
        <w:t>.</w:t>
      </w:r>
      <w:r w:rsidRPr="00487F5A">
        <w:rPr>
          <w:rFonts w:ascii="GHEA Grapalat" w:hAnsi="GHEA Grapalat" w:cs="Sylfaen"/>
          <w:sz w:val="20"/>
          <w:szCs w:val="20"/>
          <w:lang w:val="es-ES"/>
        </w:rPr>
        <w:t xml:space="preserve"> </w:t>
      </w:r>
    </w:p>
    <w:p w14:paraId="449117E9" w14:textId="77777777" w:rsidR="002030CE" w:rsidRPr="00487F5A" w:rsidRDefault="002030CE" w:rsidP="002030CE">
      <w:pPr>
        <w:rPr>
          <w:rFonts w:ascii="GHEA Grapalat" w:hAnsi="GHEA Grapalat" w:cs="Sylfaen"/>
          <w:sz w:val="20"/>
          <w:szCs w:val="20"/>
          <w:lang w:val="es-ES"/>
        </w:rPr>
      </w:pPr>
    </w:p>
    <w:p w14:paraId="0D4F0E07" w14:textId="77777777" w:rsidR="002030CE" w:rsidRPr="008A662A" w:rsidRDefault="002030CE">
      <w:pPr>
        <w:pStyle w:val="ListParagraph"/>
        <w:numPr>
          <w:ilvl w:val="0"/>
          <w:numId w:val="9"/>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2CD9E7DA" w14:textId="77777777" w:rsidR="002030CE" w:rsidRPr="00487F5A" w:rsidRDefault="002030CE" w:rsidP="002030CE">
      <w:pPr>
        <w:jc w:val="center"/>
        <w:rPr>
          <w:rFonts w:ascii="GHEA Grapalat" w:hAnsi="GHEA Grapalat" w:cs="GHEA Grapalat"/>
          <w:lang w:val="es-ES"/>
        </w:rPr>
      </w:pPr>
    </w:p>
    <w:p w14:paraId="3EA070B6" w14:textId="77777777" w:rsidR="002030CE" w:rsidRPr="00487F5A" w:rsidRDefault="002030CE" w:rsidP="002030CE">
      <w:pPr>
        <w:jc w:val="center"/>
        <w:rPr>
          <w:rFonts w:ascii="GHEA Grapalat" w:hAnsi="GHEA Grapalat" w:cs="Sylfaen"/>
          <w:b/>
          <w:lang w:val="es-ES"/>
        </w:rPr>
      </w:pPr>
    </w:p>
    <w:p w14:paraId="2C10B9C7" w14:textId="77777777" w:rsidR="002030CE" w:rsidRPr="00487F5A" w:rsidRDefault="002030CE" w:rsidP="002030CE">
      <w:pPr>
        <w:ind w:left="720" w:firstLine="720"/>
        <w:rPr>
          <w:rFonts w:ascii="GHEA Grapalat" w:hAnsi="GHEA Grapalat"/>
          <w:sz w:val="20"/>
          <w:lang w:val="hy-AM"/>
        </w:rPr>
      </w:pPr>
      <w:r w:rsidRPr="00487F5A">
        <w:rPr>
          <w:rFonts w:ascii="GHEA Grapalat" w:hAnsi="GHEA Grapalat"/>
          <w:sz w:val="20"/>
          <w:lang w:val="es-ES"/>
        </w:rPr>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18B3E1F5" w14:textId="77777777" w:rsidR="002030CE" w:rsidRPr="00487F5A" w:rsidRDefault="002030CE" w:rsidP="002030CE">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47F0459A" w14:textId="77777777" w:rsidR="002030CE" w:rsidRPr="00487F5A" w:rsidRDefault="002030CE" w:rsidP="002030CE">
      <w:pPr>
        <w:jc w:val="right"/>
        <w:rPr>
          <w:rFonts w:ascii="GHEA Grapalat" w:hAnsi="GHEA Grapalat"/>
          <w:sz w:val="20"/>
          <w:lang w:val="hy-AM"/>
        </w:rPr>
      </w:pPr>
      <w:r w:rsidRPr="00487F5A">
        <w:rPr>
          <w:rFonts w:ascii="GHEA Grapalat" w:hAnsi="GHEA Grapalat"/>
          <w:sz w:val="20"/>
          <w:lang w:val="hy-AM"/>
        </w:rPr>
        <w:t xml:space="preserve">    </w:t>
      </w:r>
    </w:p>
    <w:p w14:paraId="67AAF75D" w14:textId="77777777" w:rsidR="002030CE" w:rsidRPr="00487F5A" w:rsidRDefault="002030CE" w:rsidP="002030CE">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24E0A37F" w14:textId="77777777" w:rsidR="002030CE" w:rsidRPr="00487F5A" w:rsidRDefault="002030CE" w:rsidP="002030CE">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58ED0A83" w14:textId="77777777" w:rsidR="002030CE" w:rsidRPr="00487F5A" w:rsidRDefault="002030CE" w:rsidP="002030CE">
      <w:pPr>
        <w:jc w:val="center"/>
        <w:rPr>
          <w:rFonts w:ascii="GHEA Grapalat" w:hAnsi="GHEA Grapalat" w:cs="Sylfaen"/>
          <w:sz w:val="16"/>
          <w:szCs w:val="16"/>
          <w:lang w:val="es-ES"/>
        </w:rPr>
      </w:pPr>
    </w:p>
    <w:p w14:paraId="18B93974" w14:textId="77777777" w:rsidR="002030CE" w:rsidRPr="00487F5A" w:rsidRDefault="002030CE" w:rsidP="002030CE">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6ED1A23D" w14:textId="77777777" w:rsidR="002030CE" w:rsidRPr="00B138F3" w:rsidRDefault="002030CE" w:rsidP="00BB28C8">
      <w:pPr>
        <w:widowControl w:val="0"/>
        <w:spacing w:after="160"/>
        <w:ind w:left="-142" w:firstLine="142"/>
        <w:jc w:val="both"/>
        <w:rPr>
          <w:rFonts w:ascii="GHEA Grapalat" w:hAnsi="GHEA Grapalat"/>
          <w:i/>
        </w:rPr>
      </w:pPr>
    </w:p>
    <w:sectPr w:rsidR="002030CE"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73861" w14:textId="77777777" w:rsidR="00617096" w:rsidRDefault="00617096">
      <w:r>
        <w:separator/>
      </w:r>
    </w:p>
  </w:endnote>
  <w:endnote w:type="continuationSeparator" w:id="0">
    <w:p w14:paraId="1085CA2C" w14:textId="77777777" w:rsidR="00617096" w:rsidRDefault="00617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52094" w14:textId="77777777" w:rsidR="00617096" w:rsidRDefault="00617096">
      <w:r>
        <w:separator/>
      </w:r>
    </w:p>
  </w:footnote>
  <w:footnote w:type="continuationSeparator" w:id="0">
    <w:p w14:paraId="6FE9F50E" w14:textId="77777777" w:rsidR="00617096" w:rsidRDefault="00617096">
      <w:r>
        <w:continuationSeparator/>
      </w:r>
    </w:p>
  </w:footnote>
  <w:footnote w:id="1">
    <w:p w14:paraId="33B4C7EE" w14:textId="52DFB5B0"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sidR="00725E77">
        <w:rPr>
          <w:rFonts w:ascii="GHEA Grapalat" w:hAnsi="GHEA Grapalat"/>
          <w:i/>
        </w:rPr>
        <w:t xml:space="preserve">ЗАПРОСЕ КОТИРОВОК </w:t>
      </w:r>
      <w:r w:rsidRPr="00ED3BA4">
        <w:rPr>
          <w:rFonts w:ascii="GHEA Grapalat" w:hAnsi="GHEA Grapalat"/>
          <w:i/>
        </w:rPr>
        <w:t>", заменяет соответственно словами "</w:t>
      </w:r>
      <w:r w:rsidR="00725E77">
        <w:rPr>
          <w:rFonts w:ascii="GHEA Grapalat" w:hAnsi="GHEA Grapalat"/>
          <w:i/>
        </w:rPr>
        <w:t xml:space="preserve">ЗАПРОСЕ КОТИРОВОК </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093BE826" w14:textId="77777777" w:rsidR="006B54CE" w:rsidRPr="003B5BE3" w:rsidRDefault="006B54CE" w:rsidP="006B54CE">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A45BB24" w14:textId="77777777" w:rsidR="006B54CE" w:rsidRDefault="006B54CE" w:rsidP="006B54CE">
      <w:pPr>
        <w:pStyle w:val="FootnoteText"/>
        <w:jc w:val="both"/>
        <w:rPr>
          <w:rFonts w:asciiTheme="minorHAnsi" w:hAnsiTheme="minorHAnsi"/>
        </w:rPr>
      </w:pPr>
    </w:p>
    <w:p w14:paraId="40293CE7" w14:textId="77777777" w:rsidR="006B54CE" w:rsidRPr="00D3436F" w:rsidRDefault="006B54CE" w:rsidP="006B54CE">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0912482E" w14:textId="77777777" w:rsidR="006B54CE" w:rsidRPr="000811C1" w:rsidRDefault="006B54CE" w:rsidP="006B54CE">
      <w:pPr>
        <w:pStyle w:val="FootnoteText"/>
        <w:rPr>
          <w:rFonts w:asciiTheme="minorHAnsi" w:hAnsiTheme="minorHAnsi"/>
        </w:rPr>
      </w:pPr>
    </w:p>
  </w:footnote>
  <w:footnote w:id="7">
    <w:p w14:paraId="54A12525" w14:textId="77777777" w:rsidR="0014410F" w:rsidRPr="00810F23" w:rsidRDefault="0014410F" w:rsidP="0014410F">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9">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10">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1">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2">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3">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25A603A0" w14:textId="77777777" w:rsidR="0014410F" w:rsidRPr="00810F23" w:rsidRDefault="0014410F" w:rsidP="0014410F">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6CE5D29C" w14:textId="77777777" w:rsidR="0014410F" w:rsidRPr="005F2C25" w:rsidRDefault="0014410F" w:rsidP="0014410F">
      <w:pPr>
        <w:pStyle w:val="FootnoteText"/>
        <w:rPr>
          <w:rFonts w:ascii="Times New Roman" w:hAnsi="Times New Roman"/>
        </w:rPr>
      </w:pPr>
    </w:p>
  </w:footnote>
  <w:footnote w:id="16">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7">
    <w:p w14:paraId="63E704BB" w14:textId="27C9E5BB" w:rsidR="0061787C" w:rsidRDefault="0061787C">
      <w:pPr>
        <w:pStyle w:val="FootnoteText"/>
        <w:rPr>
          <w:rFonts w:ascii="Sylfaen" w:hAnsi="Sylfaen"/>
          <w:lang w:val="hy-AM"/>
        </w:rPr>
      </w:pPr>
    </w:p>
    <w:p w14:paraId="35C5AB42" w14:textId="77777777"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0DDDFBE3" w14:textId="77777777"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760BF049" w14:textId="77777777"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11745AA9" w14:textId="77777777"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61554AA7" w14:textId="182CCB8B" w:rsidR="00924268" w:rsidRDefault="00924268" w:rsidP="00924268">
      <w:pPr>
        <w:pStyle w:val="Heading3"/>
        <w:keepNext w:val="0"/>
        <w:widowControl w:val="0"/>
        <w:spacing w:after="160" w:line="240" w:lineRule="auto"/>
        <w:ind w:firstLine="567"/>
        <w:jc w:val="right"/>
        <w:rPr>
          <w:rFonts w:ascii="GHEA Grapalat" w:hAnsi="GHEA Grapalat"/>
          <w:b/>
          <w:i w:val="0"/>
          <w:sz w:val="24"/>
          <w:szCs w:val="24"/>
        </w:rPr>
      </w:pPr>
    </w:p>
    <w:p w14:paraId="09894D7F" w14:textId="736EA4E0" w:rsidR="00924268" w:rsidRDefault="00924268" w:rsidP="00924268"/>
    <w:p w14:paraId="76B817DD" w14:textId="0F78681B" w:rsidR="00924268" w:rsidRDefault="00924268" w:rsidP="00924268"/>
    <w:p w14:paraId="193EA02A" w14:textId="12932242" w:rsidR="00924268" w:rsidRDefault="00924268" w:rsidP="00924268"/>
    <w:p w14:paraId="3195FDE4" w14:textId="6239EB58" w:rsidR="00924268" w:rsidRDefault="00924268" w:rsidP="00924268"/>
    <w:p w14:paraId="63066ECD" w14:textId="08D59487" w:rsidR="00924268" w:rsidRDefault="00924268" w:rsidP="00924268"/>
    <w:p w14:paraId="04AFC1A8" w14:textId="65A50FDD" w:rsidR="00924268" w:rsidRDefault="00924268" w:rsidP="00924268"/>
    <w:p w14:paraId="085E7638" w14:textId="2AE9E929" w:rsidR="00924268" w:rsidRDefault="00924268" w:rsidP="00924268"/>
    <w:p w14:paraId="6AA280D1" w14:textId="7734B13B" w:rsidR="00924268" w:rsidRDefault="00924268" w:rsidP="00924268"/>
    <w:p w14:paraId="3B80266F" w14:textId="3E4F4FDC" w:rsidR="00924268" w:rsidRDefault="00924268" w:rsidP="00924268"/>
    <w:p w14:paraId="03B7751B" w14:textId="3014398B" w:rsidR="00924268" w:rsidRDefault="00924268" w:rsidP="00924268"/>
    <w:p w14:paraId="12F04DD5" w14:textId="27E6B108" w:rsidR="00924268" w:rsidRDefault="00924268" w:rsidP="00924268"/>
    <w:p w14:paraId="582252C7" w14:textId="37CE7216" w:rsidR="00924268" w:rsidRDefault="00924268" w:rsidP="00924268"/>
    <w:p w14:paraId="05FB8F03" w14:textId="1EAA117A" w:rsidR="00924268" w:rsidRDefault="00924268" w:rsidP="00924268"/>
    <w:p w14:paraId="7D6D2F50" w14:textId="60BD0087" w:rsidR="00924268" w:rsidRDefault="00924268" w:rsidP="00924268"/>
    <w:p w14:paraId="4DCA2D9C" w14:textId="60448918" w:rsidR="00924268" w:rsidRDefault="00924268" w:rsidP="00924268"/>
    <w:p w14:paraId="404C4C3D" w14:textId="4A1596ED" w:rsidR="00924268" w:rsidRDefault="00924268" w:rsidP="00924268"/>
    <w:p w14:paraId="394BE8FA" w14:textId="3035815C" w:rsidR="00924268" w:rsidRDefault="00924268" w:rsidP="00924268"/>
    <w:p w14:paraId="0FB0654A" w14:textId="7D2A8A91" w:rsidR="00924268" w:rsidRDefault="00924268" w:rsidP="00924268"/>
    <w:p w14:paraId="12BBFD6F" w14:textId="50F63A9A" w:rsidR="00924268" w:rsidRDefault="00924268" w:rsidP="00924268"/>
    <w:p w14:paraId="11331764" w14:textId="70150AF3" w:rsidR="00924268" w:rsidRDefault="00924268" w:rsidP="00924268"/>
    <w:p w14:paraId="7252123F" w14:textId="5192F266" w:rsidR="00924268" w:rsidRDefault="00924268" w:rsidP="00924268"/>
    <w:p w14:paraId="0D6A021C" w14:textId="36DF917D" w:rsidR="00924268" w:rsidRDefault="00924268" w:rsidP="00924268"/>
    <w:p w14:paraId="39DD2D6B" w14:textId="752446DF" w:rsidR="00924268" w:rsidRDefault="00924268" w:rsidP="00924268"/>
    <w:p w14:paraId="0BBFD386" w14:textId="59226E8E" w:rsidR="00924268" w:rsidRDefault="00924268" w:rsidP="00924268"/>
    <w:p w14:paraId="18F8243E" w14:textId="02930C29" w:rsidR="00924268" w:rsidRDefault="00924268" w:rsidP="00924268"/>
    <w:p w14:paraId="5E4625C2" w14:textId="44236B68" w:rsidR="00924268" w:rsidRDefault="00924268" w:rsidP="00924268"/>
    <w:p w14:paraId="482E8900"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18854FB5"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00DD0017"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2B49B6D9"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667ADF2F"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75E49094"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6D6110F1"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rPr>
      </w:pPr>
    </w:p>
    <w:p w14:paraId="671510FF" w14:textId="6CBAFA6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lang w:val="hy-AM"/>
        </w:rPr>
      </w:pPr>
    </w:p>
    <w:p w14:paraId="7472A1ED" w14:textId="77777777" w:rsidR="0014410F" w:rsidRDefault="0014410F" w:rsidP="0014410F">
      <w:pPr>
        <w:pStyle w:val="Heading3"/>
        <w:keepNext w:val="0"/>
        <w:widowControl w:val="0"/>
        <w:spacing w:after="160" w:line="240" w:lineRule="auto"/>
        <w:ind w:firstLine="567"/>
        <w:jc w:val="right"/>
        <w:rPr>
          <w:rFonts w:ascii="GHEA Grapalat" w:hAnsi="GHEA Grapalat"/>
          <w:b/>
          <w:i w:val="0"/>
          <w:sz w:val="24"/>
          <w:szCs w:val="24"/>
          <w:lang w:val="hy-AM"/>
        </w:rPr>
      </w:pPr>
    </w:p>
    <w:p w14:paraId="1DDC3CCA" w14:textId="2514DA37" w:rsidR="00924268" w:rsidRDefault="00924268" w:rsidP="00924268"/>
    <w:p w14:paraId="2C0438BD" w14:textId="39016C73" w:rsidR="00924268" w:rsidRDefault="00924268" w:rsidP="00924268"/>
    <w:p w14:paraId="06AA3DB0" w14:textId="4C0D4E78" w:rsidR="00924268" w:rsidRDefault="00924268" w:rsidP="00924268"/>
    <w:p w14:paraId="35884103" w14:textId="4732EDC0" w:rsidR="00924268" w:rsidRDefault="00924268" w:rsidP="00924268"/>
    <w:p w14:paraId="07D7BA8A" w14:textId="7A1C0729" w:rsidR="00924268" w:rsidRDefault="00924268" w:rsidP="00924268"/>
    <w:p w14:paraId="204BB798" w14:textId="68E51966" w:rsidR="00924268" w:rsidRDefault="00924268" w:rsidP="00924268"/>
    <w:p w14:paraId="380C4322" w14:textId="77777777" w:rsidR="003D49A5" w:rsidRDefault="003D49A5" w:rsidP="00924268"/>
    <w:p w14:paraId="056F8272" w14:textId="21EBF242" w:rsidR="00924268" w:rsidRDefault="00924268" w:rsidP="00924268"/>
    <w:p w14:paraId="3CA1CC1A" w14:textId="568470EE" w:rsidR="00924268" w:rsidRDefault="00924268" w:rsidP="00924268">
      <w:pPr>
        <w:rPr>
          <w:rFonts w:ascii="GHEA Grapalat" w:hAnsi="GHEA Grapalat"/>
        </w:rPr>
      </w:pPr>
    </w:p>
    <w:p w14:paraId="44710A52" w14:textId="77777777" w:rsidR="00924268" w:rsidRPr="00990559" w:rsidRDefault="00924268">
      <w:pPr>
        <w:pStyle w:val="FootnoteText"/>
        <w:rPr>
          <w:rFonts w:ascii="Sylfaen" w:hAnsi="Sylfaen"/>
          <w:lang w:val="hy-AM"/>
        </w:rPr>
      </w:pPr>
    </w:p>
  </w:footnote>
  <w:footnote w:id="18">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9">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20">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21">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3FB503B3" w14:textId="77777777" w:rsidR="0061787C" w:rsidRPr="00217344" w:rsidRDefault="0061787C"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0FCA028" w14:textId="77777777" w:rsidR="000B740C" w:rsidRPr="008842CE" w:rsidRDefault="000B740C" w:rsidP="000B740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698EAE2" w14:textId="77777777" w:rsidR="000B740C" w:rsidRPr="008842CE" w:rsidRDefault="000B740C" w:rsidP="000B740C">
      <w:pPr>
        <w:pStyle w:val="FootnoteText"/>
        <w:jc w:val="both"/>
        <w:rPr>
          <w:rFonts w:ascii="GHEA Grapalat" w:hAnsi="GHEA Grapalat"/>
        </w:rPr>
      </w:pPr>
    </w:p>
  </w:footnote>
  <w:footnote w:id="24">
    <w:p w14:paraId="2377BD77" w14:textId="77777777" w:rsidR="000B740C" w:rsidRPr="008842CE" w:rsidRDefault="000B740C" w:rsidP="000B740C">
      <w:pPr>
        <w:pStyle w:val="FootnoteText"/>
        <w:jc w:val="both"/>
      </w:pPr>
    </w:p>
  </w:footnote>
  <w:footnote w:id="25">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0F387BFA" w14:textId="77777777" w:rsidR="00E93F76" w:rsidRPr="008842CE" w:rsidRDefault="00E93F76" w:rsidP="00E93F76">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F8F0FA" w14:textId="77777777" w:rsidR="00E93F76" w:rsidRPr="008842CE" w:rsidRDefault="00E93F76" w:rsidP="00E93F76">
      <w:pPr>
        <w:pStyle w:val="FootnoteText"/>
        <w:jc w:val="both"/>
        <w:rPr>
          <w:rFonts w:ascii="GHEA Grapalat" w:hAnsi="GHEA Grapalat"/>
        </w:rPr>
      </w:pPr>
    </w:p>
  </w:footnote>
  <w:footnote w:id="27">
    <w:p w14:paraId="5D41616A" w14:textId="77777777" w:rsidR="00E93F76" w:rsidRPr="008842CE" w:rsidRDefault="00E93F76" w:rsidP="00E93F76">
      <w:pPr>
        <w:pStyle w:val="FootnoteText"/>
        <w:jc w:val="both"/>
      </w:pPr>
    </w:p>
  </w:footnote>
  <w:footnote w:id="28">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9">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0">
    <w:p w14:paraId="3C6F7B7A" w14:textId="77777777" w:rsidR="0014410F" w:rsidRPr="00A6067F" w:rsidRDefault="0014410F" w:rsidP="0014410F">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1BE0BEF4" w14:textId="77777777" w:rsidR="0014410F" w:rsidRPr="00A6067F" w:rsidRDefault="0014410F" w:rsidP="0014410F">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31">
    <w:p w14:paraId="7BFC82F4" w14:textId="77777777" w:rsidR="0061787C" w:rsidRPr="000A504A" w:rsidRDefault="0061787C" w:rsidP="00BB28C8">
      <w:pPr>
        <w:pStyle w:val="FootnoteText"/>
        <w:widowControl w:val="0"/>
        <w:jc w:val="both"/>
        <w:rPr>
          <w:ins w:id="22"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32">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33">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4">
    <w:p w14:paraId="7417042B" w14:textId="77777777" w:rsidR="00C53EC8" w:rsidRPr="00124BE9" w:rsidRDefault="00C53EC8" w:rsidP="00C53E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5">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6">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7">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8">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9">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9283721"/>
    <w:multiLevelType w:val="multilevel"/>
    <w:tmpl w:val="5A2E2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273A1ADB"/>
    <w:multiLevelType w:val="multilevel"/>
    <w:tmpl w:val="107A8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62441BFE"/>
    <w:multiLevelType w:val="multilevel"/>
    <w:tmpl w:val="3F6C7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DF22784"/>
    <w:multiLevelType w:val="multilevel"/>
    <w:tmpl w:val="5FBAB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69243940">
    <w:abstractNumId w:val="5"/>
  </w:num>
  <w:num w:numId="2" w16cid:durableId="89661665">
    <w:abstractNumId w:val="2"/>
  </w:num>
  <w:num w:numId="3" w16cid:durableId="1446117870">
    <w:abstractNumId w:val="1"/>
  </w:num>
  <w:num w:numId="4" w16cid:durableId="1095133024">
    <w:abstractNumId w:val="0"/>
  </w:num>
  <w:num w:numId="5" w16cid:durableId="1280840775">
    <w:abstractNumId w:val="3"/>
  </w:num>
  <w:num w:numId="6" w16cid:durableId="493256618">
    <w:abstractNumId w:val="11"/>
  </w:num>
  <w:num w:numId="7" w16cid:durableId="1606843210">
    <w:abstractNumId w:val="9"/>
  </w:num>
  <w:num w:numId="8" w16cid:durableId="1075397518">
    <w:abstractNumId w:val="6"/>
  </w:num>
  <w:num w:numId="9" w16cid:durableId="799035421">
    <w:abstractNumId w:val="8"/>
  </w:num>
  <w:num w:numId="10" w16cid:durableId="57556679">
    <w:abstractNumId w:val="10"/>
  </w:num>
  <w:num w:numId="11" w16cid:durableId="1544176918">
    <w:abstractNumId w:val="7"/>
  </w:num>
  <w:num w:numId="12" w16cid:durableId="1577862361">
    <w:abstractNumId w:val="4"/>
  </w:num>
  <w:num w:numId="13" w16cid:durableId="1500460279">
    <w:abstractNumId w:val="12"/>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1B33"/>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90B"/>
    <w:rsid w:val="00012E2C"/>
    <w:rsid w:val="00013093"/>
    <w:rsid w:val="00013192"/>
    <w:rsid w:val="000132F3"/>
    <w:rsid w:val="00013C24"/>
    <w:rsid w:val="0001551E"/>
    <w:rsid w:val="00016653"/>
    <w:rsid w:val="00016942"/>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5AA"/>
    <w:rsid w:val="000316DF"/>
    <w:rsid w:val="00031899"/>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3A0"/>
    <w:rsid w:val="0004387F"/>
    <w:rsid w:val="0004627B"/>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16BE"/>
    <w:rsid w:val="0006220B"/>
    <w:rsid w:val="0006302E"/>
    <w:rsid w:val="0006311D"/>
    <w:rsid w:val="00063AEF"/>
    <w:rsid w:val="000640F7"/>
    <w:rsid w:val="00065C3B"/>
    <w:rsid w:val="0006703E"/>
    <w:rsid w:val="000702A0"/>
    <w:rsid w:val="000704B9"/>
    <w:rsid w:val="00070DBB"/>
    <w:rsid w:val="00070FFF"/>
    <w:rsid w:val="00071119"/>
    <w:rsid w:val="00071450"/>
    <w:rsid w:val="00071C65"/>
    <w:rsid w:val="00071D1C"/>
    <w:rsid w:val="00071E49"/>
    <w:rsid w:val="00072775"/>
    <w:rsid w:val="00072BC8"/>
    <w:rsid w:val="00073430"/>
    <w:rsid w:val="000735B0"/>
    <w:rsid w:val="00073A04"/>
    <w:rsid w:val="00073A09"/>
    <w:rsid w:val="00073DA4"/>
    <w:rsid w:val="000740FE"/>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8"/>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AF0"/>
    <w:rsid w:val="000A4B60"/>
    <w:rsid w:val="000A4F21"/>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40C"/>
    <w:rsid w:val="000B751B"/>
    <w:rsid w:val="000B7641"/>
    <w:rsid w:val="000B7C54"/>
    <w:rsid w:val="000C062F"/>
    <w:rsid w:val="000C0A9D"/>
    <w:rsid w:val="000C165F"/>
    <w:rsid w:val="000C1F01"/>
    <w:rsid w:val="000C264F"/>
    <w:rsid w:val="000C2BF4"/>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397"/>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08E6"/>
    <w:rsid w:val="000E1C31"/>
    <w:rsid w:val="000E2427"/>
    <w:rsid w:val="000E267C"/>
    <w:rsid w:val="000E2A01"/>
    <w:rsid w:val="000E308B"/>
    <w:rsid w:val="000E317E"/>
    <w:rsid w:val="000E3269"/>
    <w:rsid w:val="000E3D1E"/>
    <w:rsid w:val="000E3EFC"/>
    <w:rsid w:val="000E3F9A"/>
    <w:rsid w:val="000E4039"/>
    <w:rsid w:val="000E426E"/>
    <w:rsid w:val="000E4C35"/>
    <w:rsid w:val="000E5A91"/>
    <w:rsid w:val="000E5C19"/>
    <w:rsid w:val="000E624C"/>
    <w:rsid w:val="000E6C6D"/>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0F7E1C"/>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27"/>
    <w:rsid w:val="00110534"/>
    <w:rsid w:val="00110AD8"/>
    <w:rsid w:val="00110C05"/>
    <w:rsid w:val="00110D13"/>
    <w:rsid w:val="00111FFB"/>
    <w:rsid w:val="001126EC"/>
    <w:rsid w:val="0011340E"/>
    <w:rsid w:val="00113F0D"/>
    <w:rsid w:val="001140F3"/>
    <w:rsid w:val="0011423D"/>
    <w:rsid w:val="00115905"/>
    <w:rsid w:val="001159FA"/>
    <w:rsid w:val="0011611E"/>
    <w:rsid w:val="001161ED"/>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2B4C"/>
    <w:rsid w:val="001439BD"/>
    <w:rsid w:val="00143BD7"/>
    <w:rsid w:val="00143E8C"/>
    <w:rsid w:val="00143E9D"/>
    <w:rsid w:val="0014410F"/>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45AD"/>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288"/>
    <w:rsid w:val="00181C60"/>
    <w:rsid w:val="00181EC7"/>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11F"/>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2A1"/>
    <w:rsid w:val="001A3FEC"/>
    <w:rsid w:val="001A43A4"/>
    <w:rsid w:val="001A4EF7"/>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244"/>
    <w:rsid w:val="001B45A9"/>
    <w:rsid w:val="001B478E"/>
    <w:rsid w:val="001B48FD"/>
    <w:rsid w:val="001B6087"/>
    <w:rsid w:val="001B6899"/>
    <w:rsid w:val="001B6FCF"/>
    <w:rsid w:val="001B708D"/>
    <w:rsid w:val="001B7355"/>
    <w:rsid w:val="001C07C6"/>
    <w:rsid w:val="001C0849"/>
    <w:rsid w:val="001C1570"/>
    <w:rsid w:val="001C1C0C"/>
    <w:rsid w:val="001C301C"/>
    <w:rsid w:val="001C317A"/>
    <w:rsid w:val="001C3ACB"/>
    <w:rsid w:val="001C3D83"/>
    <w:rsid w:val="001C3F6C"/>
    <w:rsid w:val="001C57DE"/>
    <w:rsid w:val="001C6221"/>
    <w:rsid w:val="001C6688"/>
    <w:rsid w:val="001C76F7"/>
    <w:rsid w:val="001D0249"/>
    <w:rsid w:val="001D0BA2"/>
    <w:rsid w:val="001D129F"/>
    <w:rsid w:val="001D179F"/>
    <w:rsid w:val="001D191C"/>
    <w:rsid w:val="001D1D00"/>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0FA4"/>
    <w:rsid w:val="001E1B04"/>
    <w:rsid w:val="001E2794"/>
    <w:rsid w:val="001E2814"/>
    <w:rsid w:val="001E3D3F"/>
    <w:rsid w:val="001E47D5"/>
    <w:rsid w:val="001E4A24"/>
    <w:rsid w:val="001E5396"/>
    <w:rsid w:val="001E5412"/>
    <w:rsid w:val="001E55B2"/>
    <w:rsid w:val="001E5866"/>
    <w:rsid w:val="001E61E7"/>
    <w:rsid w:val="001E65D1"/>
    <w:rsid w:val="001E6A3A"/>
    <w:rsid w:val="001E7733"/>
    <w:rsid w:val="001F0335"/>
    <w:rsid w:val="001F0371"/>
    <w:rsid w:val="001F0B18"/>
    <w:rsid w:val="001F0EDC"/>
    <w:rsid w:val="001F0F81"/>
    <w:rsid w:val="001F1DF0"/>
    <w:rsid w:val="001F1DF7"/>
    <w:rsid w:val="001F24F6"/>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0CE"/>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9F1"/>
    <w:rsid w:val="00221C7B"/>
    <w:rsid w:val="0022247D"/>
    <w:rsid w:val="002238E0"/>
    <w:rsid w:val="00223F35"/>
    <w:rsid w:val="002240AB"/>
    <w:rsid w:val="002250D8"/>
    <w:rsid w:val="0022515E"/>
    <w:rsid w:val="002252CD"/>
    <w:rsid w:val="0022558B"/>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8F2"/>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802"/>
    <w:rsid w:val="00252C9C"/>
    <w:rsid w:val="002542AE"/>
    <w:rsid w:val="00254A26"/>
    <w:rsid w:val="00254A36"/>
    <w:rsid w:val="002554A3"/>
    <w:rsid w:val="002559B9"/>
    <w:rsid w:val="0025693E"/>
    <w:rsid w:val="00257773"/>
    <w:rsid w:val="00257E76"/>
    <w:rsid w:val="00260163"/>
    <w:rsid w:val="00260246"/>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9A0"/>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8AD"/>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210"/>
    <w:rsid w:val="00290451"/>
    <w:rsid w:val="00290FFD"/>
    <w:rsid w:val="00291919"/>
    <w:rsid w:val="00291EFF"/>
    <w:rsid w:val="002920F1"/>
    <w:rsid w:val="002926D4"/>
    <w:rsid w:val="0029293C"/>
    <w:rsid w:val="002931A8"/>
    <w:rsid w:val="00293A25"/>
    <w:rsid w:val="00293A76"/>
    <w:rsid w:val="00293DB9"/>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242"/>
    <w:rsid w:val="002A5688"/>
    <w:rsid w:val="002A5C59"/>
    <w:rsid w:val="002A5D26"/>
    <w:rsid w:val="002A612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4F"/>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81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5DAD"/>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4F0"/>
    <w:rsid w:val="002F35FE"/>
    <w:rsid w:val="002F3816"/>
    <w:rsid w:val="002F45B0"/>
    <w:rsid w:val="002F487F"/>
    <w:rsid w:val="002F49D9"/>
    <w:rsid w:val="002F59A8"/>
    <w:rsid w:val="002F6164"/>
    <w:rsid w:val="002F6C1E"/>
    <w:rsid w:val="002F6D6B"/>
    <w:rsid w:val="002F6FA0"/>
    <w:rsid w:val="002F7000"/>
    <w:rsid w:val="002F7391"/>
    <w:rsid w:val="002F78B8"/>
    <w:rsid w:val="002F7A7E"/>
    <w:rsid w:val="003001A3"/>
    <w:rsid w:val="00300D3A"/>
    <w:rsid w:val="00301193"/>
    <w:rsid w:val="0030129D"/>
    <w:rsid w:val="003012ED"/>
    <w:rsid w:val="00301EBE"/>
    <w:rsid w:val="003025F4"/>
    <w:rsid w:val="003031B3"/>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A82"/>
    <w:rsid w:val="00310B6E"/>
    <w:rsid w:val="00310ED2"/>
    <w:rsid w:val="00311076"/>
    <w:rsid w:val="003117FE"/>
    <w:rsid w:val="0031181C"/>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920"/>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693C"/>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E7A"/>
    <w:rsid w:val="003650C5"/>
    <w:rsid w:val="00365152"/>
    <w:rsid w:val="0036520F"/>
    <w:rsid w:val="003653B7"/>
    <w:rsid w:val="0036570F"/>
    <w:rsid w:val="00365AD5"/>
    <w:rsid w:val="003669BA"/>
    <w:rsid w:val="00366C4E"/>
    <w:rsid w:val="00367A9A"/>
    <w:rsid w:val="00367EDA"/>
    <w:rsid w:val="00367F26"/>
    <w:rsid w:val="00370ECD"/>
    <w:rsid w:val="00371681"/>
    <w:rsid w:val="0037177E"/>
    <w:rsid w:val="003717D2"/>
    <w:rsid w:val="00372C2B"/>
    <w:rsid w:val="00372C67"/>
    <w:rsid w:val="00372D7E"/>
    <w:rsid w:val="00372FAD"/>
    <w:rsid w:val="0037329F"/>
    <w:rsid w:val="00373332"/>
    <w:rsid w:val="00373EC9"/>
    <w:rsid w:val="00374F4A"/>
    <w:rsid w:val="0037529F"/>
    <w:rsid w:val="003755FD"/>
    <w:rsid w:val="00375A71"/>
    <w:rsid w:val="00375D38"/>
    <w:rsid w:val="00375E5E"/>
    <w:rsid w:val="00375FD2"/>
    <w:rsid w:val="003760B7"/>
    <w:rsid w:val="00376924"/>
    <w:rsid w:val="00376A9D"/>
    <w:rsid w:val="00377976"/>
    <w:rsid w:val="003802B8"/>
    <w:rsid w:val="003803F3"/>
    <w:rsid w:val="00380721"/>
    <w:rsid w:val="00381658"/>
    <w:rsid w:val="00381E92"/>
    <w:rsid w:val="00382B60"/>
    <w:rsid w:val="0038317B"/>
    <w:rsid w:val="00383467"/>
    <w:rsid w:val="0038400D"/>
    <w:rsid w:val="0038438D"/>
    <w:rsid w:val="0038517B"/>
    <w:rsid w:val="00385C27"/>
    <w:rsid w:val="00386E4B"/>
    <w:rsid w:val="003871DA"/>
    <w:rsid w:val="00387769"/>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851"/>
    <w:rsid w:val="003A39AC"/>
    <w:rsid w:val="003A5049"/>
    <w:rsid w:val="003A5533"/>
    <w:rsid w:val="003A58C4"/>
    <w:rsid w:val="003A62A4"/>
    <w:rsid w:val="003A645E"/>
    <w:rsid w:val="003A6791"/>
    <w:rsid w:val="003A6BFB"/>
    <w:rsid w:val="003A734A"/>
    <w:rsid w:val="003B0477"/>
    <w:rsid w:val="003B0D6E"/>
    <w:rsid w:val="003B173D"/>
    <w:rsid w:val="003B1BC5"/>
    <w:rsid w:val="003B1FC0"/>
    <w:rsid w:val="003B1FE5"/>
    <w:rsid w:val="003B2447"/>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D23"/>
    <w:rsid w:val="003C3660"/>
    <w:rsid w:val="003C3E7A"/>
    <w:rsid w:val="003C3F6A"/>
    <w:rsid w:val="003C41FF"/>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9E9"/>
    <w:rsid w:val="003D1CF4"/>
    <w:rsid w:val="003D204E"/>
    <w:rsid w:val="003D2146"/>
    <w:rsid w:val="003D256D"/>
    <w:rsid w:val="003D2FE2"/>
    <w:rsid w:val="003D33C7"/>
    <w:rsid w:val="003D3794"/>
    <w:rsid w:val="003D395E"/>
    <w:rsid w:val="003D3964"/>
    <w:rsid w:val="003D3EB8"/>
    <w:rsid w:val="003D41E7"/>
    <w:rsid w:val="003D49A5"/>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EDB"/>
    <w:rsid w:val="003E1FF9"/>
    <w:rsid w:val="003E2931"/>
    <w:rsid w:val="003E3996"/>
    <w:rsid w:val="003E3B26"/>
    <w:rsid w:val="003E3FD0"/>
    <w:rsid w:val="003E40A7"/>
    <w:rsid w:val="003E4184"/>
    <w:rsid w:val="003E5D5B"/>
    <w:rsid w:val="003E6971"/>
    <w:rsid w:val="003E7802"/>
    <w:rsid w:val="003E7975"/>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1C1"/>
    <w:rsid w:val="004064BA"/>
    <w:rsid w:val="0040687D"/>
    <w:rsid w:val="004068F5"/>
    <w:rsid w:val="00406DC2"/>
    <w:rsid w:val="004072C8"/>
    <w:rsid w:val="0040761D"/>
    <w:rsid w:val="0041023E"/>
    <w:rsid w:val="004110AC"/>
    <w:rsid w:val="004116A0"/>
    <w:rsid w:val="00411D9D"/>
    <w:rsid w:val="00412178"/>
    <w:rsid w:val="004127B5"/>
    <w:rsid w:val="00412C15"/>
    <w:rsid w:val="00413390"/>
    <w:rsid w:val="00413595"/>
    <w:rsid w:val="004153E3"/>
    <w:rsid w:val="00416905"/>
    <w:rsid w:val="00416F1E"/>
    <w:rsid w:val="0041739A"/>
    <w:rsid w:val="004175B6"/>
    <w:rsid w:val="004177A1"/>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A28"/>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3BD"/>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02"/>
    <w:rsid w:val="00460CA5"/>
    <w:rsid w:val="0046186C"/>
    <w:rsid w:val="0046188C"/>
    <w:rsid w:val="004623A3"/>
    <w:rsid w:val="00462C90"/>
    <w:rsid w:val="00462E00"/>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E67"/>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8E0"/>
    <w:rsid w:val="0049697A"/>
    <w:rsid w:val="004974D8"/>
    <w:rsid w:val="004975D5"/>
    <w:rsid w:val="004A0302"/>
    <w:rsid w:val="004A0321"/>
    <w:rsid w:val="004A0B50"/>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2BB"/>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48E"/>
    <w:rsid w:val="004D5671"/>
    <w:rsid w:val="004D5A00"/>
    <w:rsid w:val="004D5CA8"/>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1DEB"/>
    <w:rsid w:val="004E27C5"/>
    <w:rsid w:val="004E2FC6"/>
    <w:rsid w:val="004E36FF"/>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4DE2"/>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301"/>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3FB0"/>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4CC0"/>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ECE"/>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0CA0"/>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224"/>
    <w:rsid w:val="005B32C9"/>
    <w:rsid w:val="005B3335"/>
    <w:rsid w:val="005B3A59"/>
    <w:rsid w:val="005B3B54"/>
    <w:rsid w:val="005B4254"/>
    <w:rsid w:val="005B4A53"/>
    <w:rsid w:val="005B598A"/>
    <w:rsid w:val="005B6593"/>
    <w:rsid w:val="005B65A8"/>
    <w:rsid w:val="005B6B3E"/>
    <w:rsid w:val="005B6B51"/>
    <w:rsid w:val="005B6DCF"/>
    <w:rsid w:val="005B6F10"/>
    <w:rsid w:val="005B796C"/>
    <w:rsid w:val="005C0666"/>
    <w:rsid w:val="005C072A"/>
    <w:rsid w:val="005C0D39"/>
    <w:rsid w:val="005C1BF7"/>
    <w:rsid w:val="005C1C00"/>
    <w:rsid w:val="005C1C99"/>
    <w:rsid w:val="005C1D27"/>
    <w:rsid w:val="005C1E5C"/>
    <w:rsid w:val="005C1E91"/>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3E25"/>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096"/>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69E4"/>
    <w:rsid w:val="0062795D"/>
    <w:rsid w:val="00627BE1"/>
    <w:rsid w:val="00627E00"/>
    <w:rsid w:val="0063094A"/>
    <w:rsid w:val="00630BF1"/>
    <w:rsid w:val="00630CC3"/>
    <w:rsid w:val="0063101C"/>
    <w:rsid w:val="00631432"/>
    <w:rsid w:val="00631744"/>
    <w:rsid w:val="00631785"/>
    <w:rsid w:val="00631C2B"/>
    <w:rsid w:val="00632211"/>
    <w:rsid w:val="006324B6"/>
    <w:rsid w:val="00632AC2"/>
    <w:rsid w:val="00632EAC"/>
    <w:rsid w:val="00633389"/>
    <w:rsid w:val="006333F6"/>
    <w:rsid w:val="00633E1E"/>
    <w:rsid w:val="00634285"/>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787"/>
    <w:rsid w:val="00676BAE"/>
    <w:rsid w:val="00676CB1"/>
    <w:rsid w:val="00677499"/>
    <w:rsid w:val="00677658"/>
    <w:rsid w:val="006800CD"/>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8F5"/>
    <w:rsid w:val="006A0D8B"/>
    <w:rsid w:val="006A134C"/>
    <w:rsid w:val="006A13FB"/>
    <w:rsid w:val="006A14B3"/>
    <w:rsid w:val="006A180E"/>
    <w:rsid w:val="006A1922"/>
    <w:rsid w:val="006A1F61"/>
    <w:rsid w:val="006A202F"/>
    <w:rsid w:val="006A2609"/>
    <w:rsid w:val="006A26BE"/>
    <w:rsid w:val="006A3C8A"/>
    <w:rsid w:val="006A3DAF"/>
    <w:rsid w:val="006A475C"/>
    <w:rsid w:val="006A4AFC"/>
    <w:rsid w:val="006A5026"/>
    <w:rsid w:val="006A594E"/>
    <w:rsid w:val="006A6D19"/>
    <w:rsid w:val="006A6E86"/>
    <w:rsid w:val="006B0116"/>
    <w:rsid w:val="006B0566"/>
    <w:rsid w:val="006B2369"/>
    <w:rsid w:val="006B2F02"/>
    <w:rsid w:val="006B30BA"/>
    <w:rsid w:val="006B3AE3"/>
    <w:rsid w:val="006B3B3D"/>
    <w:rsid w:val="006B3E56"/>
    <w:rsid w:val="006B3E66"/>
    <w:rsid w:val="006B4238"/>
    <w:rsid w:val="006B50F3"/>
    <w:rsid w:val="006B54CE"/>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D77ED"/>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0D0"/>
    <w:rsid w:val="006F3372"/>
    <w:rsid w:val="006F3B78"/>
    <w:rsid w:val="006F465F"/>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5F66"/>
    <w:rsid w:val="007066AC"/>
    <w:rsid w:val="007072C5"/>
    <w:rsid w:val="0070731F"/>
    <w:rsid w:val="00707692"/>
    <w:rsid w:val="00707B86"/>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77"/>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CC0"/>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CAE"/>
    <w:rsid w:val="00782D3C"/>
    <w:rsid w:val="00782D60"/>
    <w:rsid w:val="00782FDC"/>
    <w:rsid w:val="00783772"/>
    <w:rsid w:val="0078387F"/>
    <w:rsid w:val="007839E7"/>
    <w:rsid w:val="00783AA5"/>
    <w:rsid w:val="00784CB7"/>
    <w:rsid w:val="007850EE"/>
    <w:rsid w:val="007854B2"/>
    <w:rsid w:val="00786A78"/>
    <w:rsid w:val="00786EB3"/>
    <w:rsid w:val="007874CB"/>
    <w:rsid w:val="0078774A"/>
    <w:rsid w:val="00790715"/>
    <w:rsid w:val="00790C3F"/>
    <w:rsid w:val="00790C72"/>
    <w:rsid w:val="00791764"/>
    <w:rsid w:val="00791DC1"/>
    <w:rsid w:val="00791FE4"/>
    <w:rsid w:val="0079260F"/>
    <w:rsid w:val="007930E2"/>
    <w:rsid w:val="00793108"/>
    <w:rsid w:val="00793343"/>
    <w:rsid w:val="007938B0"/>
    <w:rsid w:val="007938E5"/>
    <w:rsid w:val="00793A58"/>
    <w:rsid w:val="00793DC2"/>
    <w:rsid w:val="00793E8B"/>
    <w:rsid w:val="00794242"/>
    <w:rsid w:val="00794790"/>
    <w:rsid w:val="0079574B"/>
    <w:rsid w:val="00795CAB"/>
    <w:rsid w:val="00796008"/>
    <w:rsid w:val="00796076"/>
    <w:rsid w:val="00796161"/>
    <w:rsid w:val="007961A6"/>
    <w:rsid w:val="007965E0"/>
    <w:rsid w:val="007966BA"/>
    <w:rsid w:val="007968A3"/>
    <w:rsid w:val="007968F0"/>
    <w:rsid w:val="00796D4A"/>
    <w:rsid w:val="00797722"/>
    <w:rsid w:val="007A08E5"/>
    <w:rsid w:val="007A0FC0"/>
    <w:rsid w:val="007A12AE"/>
    <w:rsid w:val="007A1587"/>
    <w:rsid w:val="007A16FB"/>
    <w:rsid w:val="007A2020"/>
    <w:rsid w:val="007A2E03"/>
    <w:rsid w:val="007A2FC9"/>
    <w:rsid w:val="007A3487"/>
    <w:rsid w:val="007A34A6"/>
    <w:rsid w:val="007A3EE6"/>
    <w:rsid w:val="007A40C1"/>
    <w:rsid w:val="007A4BB9"/>
    <w:rsid w:val="007A5F50"/>
    <w:rsid w:val="007A6712"/>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7DB"/>
    <w:rsid w:val="007B38F0"/>
    <w:rsid w:val="007B3A2A"/>
    <w:rsid w:val="007B3F5F"/>
    <w:rsid w:val="007B6811"/>
    <w:rsid w:val="007C081F"/>
    <w:rsid w:val="007C0837"/>
    <w:rsid w:val="007C0C4C"/>
    <w:rsid w:val="007C13B3"/>
    <w:rsid w:val="007C15C5"/>
    <w:rsid w:val="007C175E"/>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3DC5"/>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760"/>
    <w:rsid w:val="00813CE0"/>
    <w:rsid w:val="00814DBD"/>
    <w:rsid w:val="0081568C"/>
    <w:rsid w:val="00816381"/>
    <w:rsid w:val="008164BA"/>
    <w:rsid w:val="00816505"/>
    <w:rsid w:val="00816B3C"/>
    <w:rsid w:val="0081738C"/>
    <w:rsid w:val="0081794D"/>
    <w:rsid w:val="00820257"/>
    <w:rsid w:val="00820BA4"/>
    <w:rsid w:val="0082102B"/>
    <w:rsid w:val="008218B4"/>
    <w:rsid w:val="00821921"/>
    <w:rsid w:val="008223F5"/>
    <w:rsid w:val="00822942"/>
    <w:rsid w:val="008229D3"/>
    <w:rsid w:val="00822E50"/>
    <w:rsid w:val="00823044"/>
    <w:rsid w:val="0082440E"/>
    <w:rsid w:val="00824F4C"/>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666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4D03"/>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EDF"/>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806"/>
    <w:rsid w:val="00881C05"/>
    <w:rsid w:val="00881C22"/>
    <w:rsid w:val="0088287D"/>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52B"/>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2D57"/>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98C"/>
    <w:rsid w:val="008D6A46"/>
    <w:rsid w:val="008D6BF5"/>
    <w:rsid w:val="008D77B2"/>
    <w:rsid w:val="008D7917"/>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3AF"/>
    <w:rsid w:val="008F7908"/>
    <w:rsid w:val="009029BE"/>
    <w:rsid w:val="00902D0C"/>
    <w:rsid w:val="00903382"/>
    <w:rsid w:val="00903898"/>
    <w:rsid w:val="00903A1A"/>
    <w:rsid w:val="00903D4D"/>
    <w:rsid w:val="00903ECF"/>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BAB"/>
    <w:rsid w:val="00910F71"/>
    <w:rsid w:val="009114A5"/>
    <w:rsid w:val="00911F57"/>
    <w:rsid w:val="009123CA"/>
    <w:rsid w:val="009134AF"/>
    <w:rsid w:val="00914B4A"/>
    <w:rsid w:val="00915104"/>
    <w:rsid w:val="00915337"/>
    <w:rsid w:val="00915A97"/>
    <w:rsid w:val="00915DD8"/>
    <w:rsid w:val="009160C2"/>
    <w:rsid w:val="00916A53"/>
    <w:rsid w:val="00916E77"/>
    <w:rsid w:val="00917234"/>
    <w:rsid w:val="00917FAA"/>
    <w:rsid w:val="00917FAF"/>
    <w:rsid w:val="00920009"/>
    <w:rsid w:val="0092041F"/>
    <w:rsid w:val="009215EA"/>
    <w:rsid w:val="009229DF"/>
    <w:rsid w:val="009230C2"/>
    <w:rsid w:val="00923711"/>
    <w:rsid w:val="00924268"/>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0CCA"/>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E3F"/>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AC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7FC"/>
    <w:rsid w:val="00994A77"/>
    <w:rsid w:val="00994D20"/>
    <w:rsid w:val="00995045"/>
    <w:rsid w:val="0099508F"/>
    <w:rsid w:val="0099547D"/>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60F8"/>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A67"/>
    <w:rsid w:val="009C3B73"/>
    <w:rsid w:val="009C3EC5"/>
    <w:rsid w:val="009C3FD4"/>
    <w:rsid w:val="009C5264"/>
    <w:rsid w:val="009C5A1D"/>
    <w:rsid w:val="009C5CF1"/>
    <w:rsid w:val="009C6103"/>
    <w:rsid w:val="009C73B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6EEE"/>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9A2"/>
    <w:rsid w:val="00A12A5E"/>
    <w:rsid w:val="00A12C95"/>
    <w:rsid w:val="00A134CC"/>
    <w:rsid w:val="00A13A15"/>
    <w:rsid w:val="00A14672"/>
    <w:rsid w:val="00A14685"/>
    <w:rsid w:val="00A14CF1"/>
    <w:rsid w:val="00A14ED9"/>
    <w:rsid w:val="00A150A9"/>
    <w:rsid w:val="00A150D1"/>
    <w:rsid w:val="00A1558D"/>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2201"/>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5D0"/>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910"/>
    <w:rsid w:val="00AB7D2E"/>
    <w:rsid w:val="00AB7E88"/>
    <w:rsid w:val="00AC0541"/>
    <w:rsid w:val="00AC082E"/>
    <w:rsid w:val="00AC2B65"/>
    <w:rsid w:val="00AC309E"/>
    <w:rsid w:val="00AC30D5"/>
    <w:rsid w:val="00AC3B57"/>
    <w:rsid w:val="00AC3F2F"/>
    <w:rsid w:val="00AC4EAF"/>
    <w:rsid w:val="00AC5807"/>
    <w:rsid w:val="00AC6235"/>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8AC"/>
    <w:rsid w:val="00AD5D68"/>
    <w:rsid w:val="00AD6738"/>
    <w:rsid w:val="00AD6A0A"/>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2C1"/>
    <w:rsid w:val="00AF2710"/>
    <w:rsid w:val="00AF2CF3"/>
    <w:rsid w:val="00AF2ED5"/>
    <w:rsid w:val="00AF3655"/>
    <w:rsid w:val="00AF3F18"/>
    <w:rsid w:val="00AF4211"/>
    <w:rsid w:val="00AF4E1A"/>
    <w:rsid w:val="00AF5295"/>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6B5"/>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943"/>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0BD1"/>
    <w:rsid w:val="00B30C43"/>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18B0"/>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BAE"/>
    <w:rsid w:val="00B71D73"/>
    <w:rsid w:val="00B73109"/>
    <w:rsid w:val="00B73AB8"/>
    <w:rsid w:val="00B73DE0"/>
    <w:rsid w:val="00B74013"/>
    <w:rsid w:val="00B744F6"/>
    <w:rsid w:val="00B74B63"/>
    <w:rsid w:val="00B75687"/>
    <w:rsid w:val="00B77FA6"/>
    <w:rsid w:val="00B8038B"/>
    <w:rsid w:val="00B81AD3"/>
    <w:rsid w:val="00B827C4"/>
    <w:rsid w:val="00B843BE"/>
    <w:rsid w:val="00B847B6"/>
    <w:rsid w:val="00B848EB"/>
    <w:rsid w:val="00B84983"/>
    <w:rsid w:val="00B850C5"/>
    <w:rsid w:val="00B853BF"/>
    <w:rsid w:val="00B8625A"/>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40F"/>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64"/>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B33"/>
    <w:rsid w:val="00BF7253"/>
    <w:rsid w:val="00BF762F"/>
    <w:rsid w:val="00BF79C6"/>
    <w:rsid w:val="00BF7B09"/>
    <w:rsid w:val="00C008F7"/>
    <w:rsid w:val="00C00E33"/>
    <w:rsid w:val="00C010D8"/>
    <w:rsid w:val="00C01B39"/>
    <w:rsid w:val="00C021EC"/>
    <w:rsid w:val="00C024D3"/>
    <w:rsid w:val="00C029B6"/>
    <w:rsid w:val="00C031D0"/>
    <w:rsid w:val="00C0337E"/>
    <w:rsid w:val="00C03431"/>
    <w:rsid w:val="00C03A28"/>
    <w:rsid w:val="00C03AAF"/>
    <w:rsid w:val="00C0413D"/>
    <w:rsid w:val="00C04176"/>
    <w:rsid w:val="00C061D3"/>
    <w:rsid w:val="00C061DC"/>
    <w:rsid w:val="00C06406"/>
    <w:rsid w:val="00C06409"/>
    <w:rsid w:val="00C078FA"/>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791"/>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3EC8"/>
    <w:rsid w:val="00C54CEE"/>
    <w:rsid w:val="00C54FF1"/>
    <w:rsid w:val="00C5588A"/>
    <w:rsid w:val="00C5590F"/>
    <w:rsid w:val="00C562F1"/>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4EAB"/>
    <w:rsid w:val="00C650D1"/>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C30"/>
    <w:rsid w:val="00C72D0E"/>
    <w:rsid w:val="00C72E21"/>
    <w:rsid w:val="00C73E62"/>
    <w:rsid w:val="00C7412D"/>
    <w:rsid w:val="00C74607"/>
    <w:rsid w:val="00C748B5"/>
    <w:rsid w:val="00C750EC"/>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2E14"/>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0F8C"/>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7D4"/>
    <w:rsid w:val="00CC19DC"/>
    <w:rsid w:val="00CC28E2"/>
    <w:rsid w:val="00CC3BAC"/>
    <w:rsid w:val="00CC518E"/>
    <w:rsid w:val="00CC6362"/>
    <w:rsid w:val="00CC69D0"/>
    <w:rsid w:val="00CC73F0"/>
    <w:rsid w:val="00CD01CC"/>
    <w:rsid w:val="00CD043A"/>
    <w:rsid w:val="00CD1E50"/>
    <w:rsid w:val="00CD2B4E"/>
    <w:rsid w:val="00CD3548"/>
    <w:rsid w:val="00CD3A66"/>
    <w:rsid w:val="00CD3EEB"/>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AC0"/>
    <w:rsid w:val="00CE7B83"/>
    <w:rsid w:val="00CE7BF1"/>
    <w:rsid w:val="00CF0D0D"/>
    <w:rsid w:val="00CF15EC"/>
    <w:rsid w:val="00CF1653"/>
    <w:rsid w:val="00CF1742"/>
    <w:rsid w:val="00CF2304"/>
    <w:rsid w:val="00CF2692"/>
    <w:rsid w:val="00CF2EFB"/>
    <w:rsid w:val="00CF34D0"/>
    <w:rsid w:val="00CF34DE"/>
    <w:rsid w:val="00CF3B1A"/>
    <w:rsid w:val="00CF49BC"/>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D1A"/>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64D"/>
    <w:rsid w:val="00D62855"/>
    <w:rsid w:val="00D62A25"/>
    <w:rsid w:val="00D62C0F"/>
    <w:rsid w:val="00D63151"/>
    <w:rsid w:val="00D63D97"/>
    <w:rsid w:val="00D644EE"/>
    <w:rsid w:val="00D659B3"/>
    <w:rsid w:val="00D65BF2"/>
    <w:rsid w:val="00D65E4E"/>
    <w:rsid w:val="00D65E5F"/>
    <w:rsid w:val="00D65EBA"/>
    <w:rsid w:val="00D70ABA"/>
    <w:rsid w:val="00D710BC"/>
    <w:rsid w:val="00D71259"/>
    <w:rsid w:val="00D714FF"/>
    <w:rsid w:val="00D7354F"/>
    <w:rsid w:val="00D73F5B"/>
    <w:rsid w:val="00D7435F"/>
    <w:rsid w:val="00D7436B"/>
    <w:rsid w:val="00D74570"/>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2D"/>
    <w:rsid w:val="00D860D7"/>
    <w:rsid w:val="00D86538"/>
    <w:rsid w:val="00D8675B"/>
    <w:rsid w:val="00D867C2"/>
    <w:rsid w:val="00D867E0"/>
    <w:rsid w:val="00D871FE"/>
    <w:rsid w:val="00D873FE"/>
    <w:rsid w:val="00D875CB"/>
    <w:rsid w:val="00D877C5"/>
    <w:rsid w:val="00D90640"/>
    <w:rsid w:val="00D90A6C"/>
    <w:rsid w:val="00D90CA1"/>
    <w:rsid w:val="00D90DBE"/>
    <w:rsid w:val="00D91277"/>
    <w:rsid w:val="00D91C7E"/>
    <w:rsid w:val="00D927EB"/>
    <w:rsid w:val="00D93D8E"/>
    <w:rsid w:val="00D94789"/>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A72D0"/>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3EE6"/>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4A55"/>
    <w:rsid w:val="00DE5B89"/>
    <w:rsid w:val="00DE65EA"/>
    <w:rsid w:val="00DE7706"/>
    <w:rsid w:val="00DE7753"/>
    <w:rsid w:val="00DE7BA2"/>
    <w:rsid w:val="00DE7F8F"/>
    <w:rsid w:val="00DF09E7"/>
    <w:rsid w:val="00DF0BD2"/>
    <w:rsid w:val="00DF11C4"/>
    <w:rsid w:val="00DF1625"/>
    <w:rsid w:val="00DF19A1"/>
    <w:rsid w:val="00DF2018"/>
    <w:rsid w:val="00DF2066"/>
    <w:rsid w:val="00DF2686"/>
    <w:rsid w:val="00DF2F68"/>
    <w:rsid w:val="00DF2FB8"/>
    <w:rsid w:val="00DF3688"/>
    <w:rsid w:val="00DF44E3"/>
    <w:rsid w:val="00DF4D4B"/>
    <w:rsid w:val="00DF5182"/>
    <w:rsid w:val="00DF6262"/>
    <w:rsid w:val="00DF6C95"/>
    <w:rsid w:val="00DF749E"/>
    <w:rsid w:val="00E00AD1"/>
    <w:rsid w:val="00E00DFE"/>
    <w:rsid w:val="00E01485"/>
    <w:rsid w:val="00E01503"/>
    <w:rsid w:val="00E020C1"/>
    <w:rsid w:val="00E02449"/>
    <w:rsid w:val="00E02AD2"/>
    <w:rsid w:val="00E02F60"/>
    <w:rsid w:val="00E040F0"/>
    <w:rsid w:val="00E044F1"/>
    <w:rsid w:val="00E04589"/>
    <w:rsid w:val="00E045AE"/>
    <w:rsid w:val="00E046C2"/>
    <w:rsid w:val="00E04B06"/>
    <w:rsid w:val="00E04FA9"/>
    <w:rsid w:val="00E05F32"/>
    <w:rsid w:val="00E05FDF"/>
    <w:rsid w:val="00E064EF"/>
    <w:rsid w:val="00E06E9D"/>
    <w:rsid w:val="00E070E6"/>
    <w:rsid w:val="00E07422"/>
    <w:rsid w:val="00E10031"/>
    <w:rsid w:val="00E10991"/>
    <w:rsid w:val="00E10BB7"/>
    <w:rsid w:val="00E123CE"/>
    <w:rsid w:val="00E12F7E"/>
    <w:rsid w:val="00E1385B"/>
    <w:rsid w:val="00E141C7"/>
    <w:rsid w:val="00E14357"/>
    <w:rsid w:val="00E14672"/>
    <w:rsid w:val="00E153F0"/>
    <w:rsid w:val="00E161F1"/>
    <w:rsid w:val="00E17450"/>
    <w:rsid w:val="00E17B7F"/>
    <w:rsid w:val="00E20011"/>
    <w:rsid w:val="00E207EB"/>
    <w:rsid w:val="00E20B3E"/>
    <w:rsid w:val="00E20E95"/>
    <w:rsid w:val="00E21547"/>
    <w:rsid w:val="00E21A2E"/>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273CD"/>
    <w:rsid w:val="00E27569"/>
    <w:rsid w:val="00E30E2D"/>
    <w:rsid w:val="00E30F0C"/>
    <w:rsid w:val="00E31A0F"/>
    <w:rsid w:val="00E326DD"/>
    <w:rsid w:val="00E327B8"/>
    <w:rsid w:val="00E32CC2"/>
    <w:rsid w:val="00E32D5B"/>
    <w:rsid w:val="00E33157"/>
    <w:rsid w:val="00E332A6"/>
    <w:rsid w:val="00E333E5"/>
    <w:rsid w:val="00E3357F"/>
    <w:rsid w:val="00E33599"/>
    <w:rsid w:val="00E33E6B"/>
    <w:rsid w:val="00E343E7"/>
    <w:rsid w:val="00E35E99"/>
    <w:rsid w:val="00E3606B"/>
    <w:rsid w:val="00E36368"/>
    <w:rsid w:val="00E36717"/>
    <w:rsid w:val="00E36A86"/>
    <w:rsid w:val="00E40DE2"/>
    <w:rsid w:val="00E41080"/>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5CFB"/>
    <w:rsid w:val="00E46422"/>
    <w:rsid w:val="00E46DBA"/>
    <w:rsid w:val="00E506C9"/>
    <w:rsid w:val="00E51117"/>
    <w:rsid w:val="00E51BA5"/>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21"/>
    <w:rsid w:val="00E64337"/>
    <w:rsid w:val="00E6482B"/>
    <w:rsid w:val="00E6482F"/>
    <w:rsid w:val="00E648D1"/>
    <w:rsid w:val="00E64A10"/>
    <w:rsid w:val="00E64D24"/>
    <w:rsid w:val="00E65E42"/>
    <w:rsid w:val="00E65F37"/>
    <w:rsid w:val="00E6683E"/>
    <w:rsid w:val="00E66866"/>
    <w:rsid w:val="00E672AF"/>
    <w:rsid w:val="00E674AE"/>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3F76"/>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6D9"/>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3C7C"/>
    <w:rsid w:val="00ED3E3D"/>
    <w:rsid w:val="00ED437B"/>
    <w:rsid w:val="00ED4719"/>
    <w:rsid w:val="00ED4C1D"/>
    <w:rsid w:val="00ED5972"/>
    <w:rsid w:val="00ED5C1C"/>
    <w:rsid w:val="00ED615F"/>
    <w:rsid w:val="00ED6836"/>
    <w:rsid w:val="00ED6A38"/>
    <w:rsid w:val="00EE09A4"/>
    <w:rsid w:val="00EE0B49"/>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062B"/>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378"/>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1EC2"/>
    <w:rsid w:val="00F22027"/>
    <w:rsid w:val="00F23100"/>
    <w:rsid w:val="00F2352C"/>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479"/>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3DDF"/>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4C80"/>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8D2"/>
    <w:rsid w:val="00F92A53"/>
    <w:rsid w:val="00F92AC4"/>
    <w:rsid w:val="00F930CD"/>
    <w:rsid w:val="00F932ED"/>
    <w:rsid w:val="00F93F4F"/>
    <w:rsid w:val="00F9441E"/>
    <w:rsid w:val="00F9448B"/>
    <w:rsid w:val="00F954E8"/>
    <w:rsid w:val="00F95BB0"/>
    <w:rsid w:val="00F95E94"/>
    <w:rsid w:val="00F9620A"/>
    <w:rsid w:val="00F96993"/>
    <w:rsid w:val="00F974D4"/>
    <w:rsid w:val="00F978D3"/>
    <w:rsid w:val="00F9791A"/>
    <w:rsid w:val="00F97D3E"/>
    <w:rsid w:val="00F97E53"/>
    <w:rsid w:val="00F97EF4"/>
    <w:rsid w:val="00FA0498"/>
    <w:rsid w:val="00FA06DB"/>
    <w:rsid w:val="00FA0D4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0B4"/>
    <w:rsid w:val="00FD7291"/>
    <w:rsid w:val="00FD7772"/>
    <w:rsid w:val="00FE0FD2"/>
    <w:rsid w:val="00FE1254"/>
    <w:rsid w:val="00FE1316"/>
    <w:rsid w:val="00FE132E"/>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3EC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6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B54CE"/>
    <w:rPr>
      <w:rFonts w:ascii="Courier New" w:hAnsi="Courier New" w:cs="Courier New"/>
      <w:lang w:val="en-US" w:eastAsia="en-US" w:bidi="ar-SA"/>
    </w:rPr>
  </w:style>
  <w:style w:type="character" w:customStyle="1" w:styleId="y2iqfc">
    <w:name w:val="y2iqfc"/>
    <w:basedOn w:val="DefaultParagraphFont"/>
    <w:rsid w:val="006B54CE"/>
  </w:style>
  <w:style w:type="paragraph" w:customStyle="1" w:styleId="msonormal0">
    <w:name w:val="msonormal"/>
    <w:basedOn w:val="Normal"/>
    <w:rsid w:val="0081794D"/>
    <w:pPr>
      <w:spacing w:before="100" w:beforeAutospacing="1" w:after="100" w:afterAutospacing="1"/>
    </w:pPr>
    <w:rPr>
      <w:lang w:val="en-US" w:eastAsia="en-US" w:bidi="ar-SA"/>
    </w:rPr>
  </w:style>
  <w:style w:type="paragraph" w:customStyle="1" w:styleId="font0">
    <w:name w:val="font0"/>
    <w:basedOn w:val="Normal"/>
    <w:rsid w:val="0081794D"/>
    <w:pPr>
      <w:spacing w:before="100" w:beforeAutospacing="1" w:after="100" w:afterAutospacing="1"/>
    </w:pPr>
    <w:rPr>
      <w:rFonts w:ascii="Arial" w:hAnsi="Arial" w:cs="Arial"/>
      <w:color w:val="000000"/>
      <w:sz w:val="20"/>
      <w:szCs w:val="20"/>
      <w:lang w:val="en-US" w:eastAsia="en-US" w:bidi="ar-SA"/>
    </w:rPr>
  </w:style>
  <w:style w:type="character" w:customStyle="1" w:styleId="ezkurwreuab5ozgtqnkl">
    <w:name w:val="ezkurwreuab5ozgtqnkl"/>
    <w:basedOn w:val="DefaultParagraphFont"/>
    <w:rsid w:val="006D7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881383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901865341">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0515591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040215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47204391">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703245527">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4517</TotalTime>
  <Pages>1</Pages>
  <Words>26484</Words>
  <Characters>150963</Characters>
  <Application>Microsoft Office Word</Application>
  <DocSecurity>0</DocSecurity>
  <Lines>1258</Lines>
  <Paragraphs>354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177093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18</cp:lastModifiedBy>
  <cp:revision>2027</cp:revision>
  <cp:lastPrinted>2018-02-16T07:12:00Z</cp:lastPrinted>
  <dcterms:created xsi:type="dcterms:W3CDTF">2019-10-28T07:04:00Z</dcterms:created>
  <dcterms:modified xsi:type="dcterms:W3CDTF">2026-02-23T05:11:00Z</dcterms:modified>
</cp:coreProperties>
</file>